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168FB" w14:textId="2B93D1A5" w:rsidR="002B3314" w:rsidRDefault="002B3314" w:rsidP="002B331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5245B">
        <w:rPr>
          <w:rFonts w:ascii="Times New Roman" w:hAnsi="Times New Roman"/>
          <w:b/>
          <w:noProof/>
          <w:lang w:val="en-GB"/>
        </w:rPr>
        <w:drawing>
          <wp:anchor distT="0" distB="0" distL="114300" distR="114300" simplePos="0" relativeHeight="251659264" behindDoc="1" locked="0" layoutInCell="1" allowOverlap="1" wp14:anchorId="60DE75B0" wp14:editId="2910C7F1">
            <wp:simplePos x="0" y="0"/>
            <wp:positionH relativeFrom="column">
              <wp:posOffset>2125980</wp:posOffset>
            </wp:positionH>
            <wp:positionV relativeFrom="paragraph">
              <wp:posOffset>0</wp:posOffset>
            </wp:positionV>
            <wp:extent cx="1606446" cy="1091954"/>
            <wp:effectExtent l="0" t="0" r="0" b="0"/>
            <wp:wrapTight wrapText="bothSides">
              <wp:wrapPolygon edited="0">
                <wp:start x="6149" y="3016"/>
                <wp:lineTo x="3075" y="5277"/>
                <wp:lineTo x="2562" y="6408"/>
                <wp:lineTo x="2819" y="16963"/>
                <wp:lineTo x="19986" y="16963"/>
                <wp:lineTo x="19986" y="4524"/>
                <wp:lineTo x="19473" y="3016"/>
                <wp:lineTo x="6149" y="3016"/>
              </wp:wrapPolygon>
            </wp:wrapTight>
            <wp:docPr id="2" name="Picture 24" descr="Mac OS X:Users:wolfganggast:Desktop:Office:vhs-dvv_int_logo_RGB_pos_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c OS X:Users:wolfganggast:Desktop:Office:vhs-dvv_int_logo_RGB_pos_ver.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1606446" cy="109195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06B62F" w14:textId="77777777" w:rsidR="002B3314" w:rsidRDefault="002B3314" w:rsidP="002B3314">
      <w:pPr>
        <w:spacing w:before="100" w:beforeAutospacing="1" w:after="100" w:afterAutospacing="1" w:line="240" w:lineRule="auto"/>
        <w:outlineLvl w:val="0"/>
        <w:rPr>
          <w:rFonts w:ascii="Times New Roman" w:hAnsi="Times New Roman"/>
          <w:b/>
          <w:noProof/>
          <w:lang w:val="en-GB"/>
        </w:rPr>
      </w:pPr>
    </w:p>
    <w:p w14:paraId="0FC249BF" w14:textId="77777777" w:rsidR="002B3314" w:rsidRPr="00E45F7B" w:rsidRDefault="002B3314" w:rsidP="002B3314">
      <w:pPr>
        <w:spacing w:before="100" w:beforeAutospacing="1" w:after="100" w:afterAutospacing="1" w:line="240" w:lineRule="auto"/>
        <w:outlineLvl w:val="0"/>
        <w:rPr>
          <w:rStyle w:val="Emphasis"/>
          <w:rFonts w:eastAsia="Times New Roman" w:cs="Times New Roman"/>
          <w:bCs/>
          <w:color w:val="2E74B5" w:themeColor="accent5" w:themeShade="BF"/>
          <w:kern w:val="36"/>
          <w:sz w:val="28"/>
          <w:szCs w:val="28"/>
        </w:rPr>
      </w:pPr>
    </w:p>
    <w:p w14:paraId="7932FADF" w14:textId="0552679F" w:rsidR="002B3314" w:rsidRPr="00E45F7B" w:rsidRDefault="002B3314" w:rsidP="002B3314">
      <w:pPr>
        <w:spacing w:before="100" w:beforeAutospacing="1" w:after="100" w:afterAutospacing="1" w:line="240" w:lineRule="auto"/>
        <w:jc w:val="center"/>
        <w:outlineLvl w:val="1"/>
        <w:rPr>
          <w:rStyle w:val="Emphasis"/>
          <w:rFonts w:ascii="Times New Roman" w:eastAsia="Times New Roman" w:hAnsi="Times New Roman" w:cs="Times New Roman"/>
          <w:b/>
          <w:bCs/>
          <w:i w:val="0"/>
          <w:iCs w:val="0"/>
          <w:color w:val="2E74B5" w:themeColor="accent5" w:themeShade="BF"/>
          <w:kern w:val="36"/>
          <w:sz w:val="28"/>
          <w:szCs w:val="28"/>
          <w:lang w:val="en-GB"/>
        </w:rPr>
      </w:pPr>
      <w:r w:rsidRPr="002B3314">
        <w:rPr>
          <w:rStyle w:val="Emphasis"/>
          <w:rFonts w:ascii="Times New Roman" w:eastAsia="Times New Roman" w:hAnsi="Times New Roman" w:cs="Times New Roman"/>
          <w:b/>
          <w:bCs/>
          <w:i w:val="0"/>
          <w:iCs w:val="0"/>
          <w:color w:val="2E74B5" w:themeColor="accent5" w:themeShade="BF"/>
          <w:kern w:val="36"/>
          <w:sz w:val="28"/>
          <w:szCs w:val="28"/>
          <w:lang w:val="en-GB"/>
        </w:rPr>
        <w:t xml:space="preserve">Expert </w:t>
      </w:r>
      <w:r w:rsidR="00E45F7B">
        <w:rPr>
          <w:rStyle w:val="Emphasis"/>
          <w:rFonts w:ascii="Times New Roman" w:eastAsia="Times New Roman" w:hAnsi="Times New Roman" w:cs="Times New Roman"/>
          <w:b/>
          <w:bCs/>
          <w:i w:val="0"/>
          <w:iCs w:val="0"/>
          <w:color w:val="2E74B5" w:themeColor="accent5" w:themeShade="BF"/>
          <w:kern w:val="36"/>
          <w:sz w:val="28"/>
          <w:szCs w:val="28"/>
          <w:lang w:val="en-GB"/>
        </w:rPr>
        <w:t>-</w:t>
      </w:r>
      <w:r w:rsidRPr="002B3314">
        <w:rPr>
          <w:rStyle w:val="Emphasis"/>
          <w:rFonts w:ascii="Times New Roman" w:eastAsia="Times New Roman" w:hAnsi="Times New Roman" w:cs="Times New Roman"/>
          <w:b/>
          <w:bCs/>
          <w:i w:val="0"/>
          <w:iCs w:val="0"/>
          <w:color w:val="2E74B5" w:themeColor="accent5" w:themeShade="BF"/>
          <w:kern w:val="36"/>
          <w:sz w:val="28"/>
          <w:szCs w:val="28"/>
          <w:lang w:val="en-GB"/>
        </w:rPr>
        <w:t xml:space="preserve"> Development of the Adult Education Trainers’ Academy Programme</w:t>
      </w:r>
    </w:p>
    <w:p w14:paraId="427010B5" w14:textId="77777777" w:rsidR="00E45F7B" w:rsidRPr="002B3314" w:rsidRDefault="00E45F7B" w:rsidP="00E45F7B">
      <w:pPr>
        <w:spacing w:before="100" w:beforeAutospacing="1" w:after="100" w:afterAutospacing="1" w:line="240" w:lineRule="auto"/>
        <w:jc w:val="center"/>
        <w:outlineLvl w:val="0"/>
        <w:rPr>
          <w:rFonts w:ascii="Times New Roman" w:eastAsia="Times New Roman" w:hAnsi="Times New Roman" w:cs="Times New Roman"/>
          <w:b/>
          <w:bCs/>
          <w:kern w:val="36"/>
          <w:sz w:val="28"/>
          <w:szCs w:val="28"/>
        </w:rPr>
      </w:pPr>
      <w:r w:rsidRPr="002B3314">
        <w:rPr>
          <w:rFonts w:ascii="Times New Roman" w:eastAsia="Times New Roman" w:hAnsi="Times New Roman" w:cs="Times New Roman"/>
          <w:b/>
          <w:bCs/>
          <w:kern w:val="36"/>
          <w:sz w:val="28"/>
          <w:szCs w:val="28"/>
        </w:rPr>
        <w:t>Terms of Reference (ToR)</w:t>
      </w:r>
    </w:p>
    <w:p w14:paraId="2619AF8A" w14:textId="77777777" w:rsidR="00E45F7B" w:rsidRPr="002B3314" w:rsidRDefault="00E45F7B" w:rsidP="002B3314">
      <w:pPr>
        <w:spacing w:before="100" w:beforeAutospacing="1" w:after="100" w:afterAutospacing="1" w:line="240" w:lineRule="auto"/>
        <w:jc w:val="center"/>
        <w:outlineLvl w:val="1"/>
        <w:rPr>
          <w:rFonts w:ascii="Times New Roman" w:eastAsia="Times New Roman" w:hAnsi="Times New Roman" w:cs="Times New Roman"/>
          <w:b/>
          <w:bCs/>
          <w:sz w:val="28"/>
          <w:szCs w:val="28"/>
        </w:rPr>
      </w:pPr>
    </w:p>
    <w:p w14:paraId="2911819F" w14:textId="77777777" w:rsidR="00E45F7B" w:rsidRPr="00E45F7B" w:rsidRDefault="00E45F7B" w:rsidP="00E45F7B">
      <w:pPr>
        <w:pStyle w:val="Heading1"/>
        <w:jc w:val="both"/>
        <w:rPr>
          <w:rStyle w:val="Emphasis"/>
          <w:color w:val="2E74B5" w:themeColor="accent5" w:themeShade="BF"/>
          <w:sz w:val="28"/>
          <w:szCs w:val="28"/>
        </w:rPr>
      </w:pPr>
      <w:r w:rsidRPr="00E45F7B">
        <w:rPr>
          <w:rStyle w:val="Emphasis"/>
          <w:i w:val="0"/>
          <w:iCs w:val="0"/>
          <w:color w:val="2E74B5" w:themeColor="accent5" w:themeShade="BF"/>
          <w:sz w:val="28"/>
          <w:szCs w:val="28"/>
          <w:lang w:val="en-GB"/>
        </w:rPr>
        <w:t>Background information</w:t>
      </w:r>
      <w:r w:rsidRPr="00E45F7B">
        <w:rPr>
          <w:rStyle w:val="Emphasis"/>
          <w:color w:val="2E74B5" w:themeColor="accent5" w:themeShade="BF"/>
          <w:sz w:val="28"/>
          <w:szCs w:val="28"/>
        </w:rPr>
        <w:t xml:space="preserve"> </w:t>
      </w:r>
    </w:p>
    <w:p w14:paraId="1FA68A3A" w14:textId="77777777" w:rsidR="00E45F7B" w:rsidRPr="00D726C5" w:rsidRDefault="00E45F7B" w:rsidP="00E45F7B">
      <w:pPr>
        <w:spacing w:after="120" w:line="300" w:lineRule="exact"/>
        <w:jc w:val="both"/>
        <w:rPr>
          <w:rFonts w:ascii="Times New Roman" w:hAnsi="Times New Roman"/>
          <w:lang w:val="en-GB"/>
        </w:rPr>
      </w:pPr>
      <w:r w:rsidRPr="00D726C5">
        <w:rPr>
          <w:rFonts w:ascii="Times New Roman" w:hAnsi="Times New Roman"/>
          <w:b/>
          <w:bCs/>
          <w:lang w:val="en-GB"/>
        </w:rPr>
        <w:t>DVV International</w:t>
      </w:r>
      <w:r w:rsidRPr="00D726C5">
        <w:rPr>
          <w:rFonts w:ascii="Times New Roman" w:hAnsi="Times New Roman"/>
          <w:lang w:val="en-GB"/>
        </w:rPr>
        <w:t xml:space="preserve"> is the Institute for International Cooperation of the </w:t>
      </w:r>
      <w:r w:rsidRPr="00D726C5">
        <w:rPr>
          <w:rFonts w:ascii="Times New Roman" w:hAnsi="Times New Roman"/>
          <w:i/>
          <w:iCs/>
          <w:lang w:val="en-GB"/>
        </w:rPr>
        <w:t>Deutscher Volkshochschul-Verband e.V.</w:t>
      </w:r>
      <w:r w:rsidRPr="00D726C5">
        <w:rPr>
          <w:rFonts w:ascii="Times New Roman" w:hAnsi="Times New Roman"/>
          <w:lang w:val="en-GB"/>
        </w:rPr>
        <w:t xml:space="preserve"> (DVV), the German Adult Education Association. DVV represents the interests of the approximately 850 adult education centres (</w:t>
      </w:r>
      <w:r w:rsidRPr="00D726C5">
        <w:rPr>
          <w:rFonts w:ascii="Times New Roman" w:hAnsi="Times New Roman"/>
          <w:i/>
          <w:iCs/>
          <w:lang w:val="en-GB"/>
        </w:rPr>
        <w:t xml:space="preserve">Volkshochschulen </w:t>
      </w:r>
      <w:r w:rsidRPr="00D726C5">
        <w:rPr>
          <w:rFonts w:ascii="Times New Roman" w:hAnsi="Times New Roman"/>
          <w:lang w:val="en-GB"/>
        </w:rPr>
        <w:t xml:space="preserve">- VHS) and their state associations, the largest further education providers in Germany. </w:t>
      </w:r>
    </w:p>
    <w:p w14:paraId="5311A843" w14:textId="77777777" w:rsidR="00E45F7B" w:rsidRPr="00D726C5" w:rsidRDefault="00E45F7B" w:rsidP="00E45F7B">
      <w:pPr>
        <w:spacing w:after="120" w:line="300" w:lineRule="exact"/>
        <w:jc w:val="both"/>
        <w:rPr>
          <w:rFonts w:ascii="Times New Roman" w:hAnsi="Times New Roman"/>
          <w:lang w:val="en-GB"/>
        </w:rPr>
      </w:pPr>
      <w:r w:rsidRPr="00D726C5">
        <w:rPr>
          <w:rFonts w:ascii="Times New Roman" w:hAnsi="Times New Roman"/>
          <w:lang w:val="en-GB"/>
        </w:rPr>
        <w:t xml:space="preserve">As the leading professional organization in the field of </w:t>
      </w:r>
      <w:r w:rsidRPr="00D726C5">
        <w:rPr>
          <w:rFonts w:ascii="Times New Roman" w:hAnsi="Times New Roman"/>
          <w:b/>
          <w:bCs/>
          <w:lang w:val="en-GB"/>
        </w:rPr>
        <w:t>adult learning &amp; education (ALE)</w:t>
      </w:r>
      <w:r w:rsidRPr="00D726C5">
        <w:rPr>
          <w:rFonts w:ascii="Times New Roman" w:hAnsi="Times New Roman"/>
          <w:lang w:val="en-GB"/>
        </w:rPr>
        <w:t xml:space="preserve"> and development cooperation, DVV International has committed itself to promote the right for lifelong learning worldwide and has been implementing country programs of development cooperation in Africa, Asia, Latin America, and Europe for more than 50 years. DVV International strengthens national ALE-systems in partner countries and provides support for the establishment and development of sustainable structures for youth and adult education. The project approach of DVV International targets improved conditions in policy, legislation, and financing, as well as promotion of professionalization in practice and theory of ALE and requires cooperation both with government institutions such as ministries as well as with civil society organisations, universities, and other educational providers. By supporting our partners (usually, adult education centres), in developing and piloting exemplary concrete learning offers, especially for disadvantaged population groups, we create best practice and evidence of the benefit of ALE.</w:t>
      </w:r>
    </w:p>
    <w:p w14:paraId="67710055" w14:textId="77777777" w:rsidR="00E45F7B" w:rsidRPr="00D726C5" w:rsidRDefault="0032098B" w:rsidP="00E45F7B">
      <w:pPr>
        <w:spacing w:after="120" w:line="300" w:lineRule="exact"/>
        <w:jc w:val="both"/>
        <w:rPr>
          <w:rFonts w:ascii="Times New Roman" w:hAnsi="Times New Roman"/>
          <w:lang w:val="en-GB"/>
        </w:rPr>
      </w:pPr>
      <w:hyperlink r:id="rId9" w:history="1">
        <w:r w:rsidR="00E45F7B" w:rsidRPr="00D726C5">
          <w:rPr>
            <w:rStyle w:val="Hyperlink"/>
            <w:rFonts w:ascii="Times New Roman" w:hAnsi="Times New Roman"/>
            <w:b/>
            <w:bCs/>
            <w:lang w:val="en-GB"/>
          </w:rPr>
          <w:t>DVV International Georgia</w:t>
        </w:r>
      </w:hyperlink>
      <w:r w:rsidR="00E45F7B" w:rsidRPr="00D726C5">
        <w:rPr>
          <w:rFonts w:ascii="Times New Roman" w:hAnsi="Times New Roman"/>
          <w:lang w:val="en-GB"/>
        </w:rPr>
        <w:t xml:space="preserve"> was established in </w:t>
      </w:r>
      <w:r w:rsidR="00E45F7B" w:rsidRPr="00B167B6">
        <w:rPr>
          <w:rFonts w:ascii="Times New Roman" w:hAnsi="Times New Roman"/>
          <w:lang w:val="en-GB"/>
        </w:rPr>
        <w:t>2003</w:t>
      </w:r>
      <w:r w:rsidR="00E45F7B" w:rsidRPr="00D726C5">
        <w:rPr>
          <w:rFonts w:ascii="Times New Roman" w:hAnsi="Times New Roman"/>
          <w:lang w:val="en-GB"/>
        </w:rPr>
        <w:t xml:space="preserve"> and works to strengthen the non-formal Adult Education system in Georgia by combining institutional development of the sector with direct programme implementation at community level.</w:t>
      </w:r>
    </w:p>
    <w:p w14:paraId="7526AF97" w14:textId="22DA09E0" w:rsidR="00E45F7B" w:rsidRPr="00D726C5" w:rsidRDefault="00E45F7B" w:rsidP="00E45F7B">
      <w:pPr>
        <w:spacing w:after="120" w:line="300" w:lineRule="exact"/>
        <w:jc w:val="both"/>
        <w:rPr>
          <w:rFonts w:ascii="Times New Roman" w:hAnsi="Times New Roman"/>
          <w:lang w:val="en-GB"/>
        </w:rPr>
      </w:pPr>
      <w:r w:rsidRPr="00D726C5">
        <w:rPr>
          <w:rFonts w:ascii="Times New Roman" w:hAnsi="Times New Roman"/>
          <w:lang w:val="en-GB"/>
        </w:rPr>
        <w:t>DVV International Georgia has supported the establishment of Adult Learning and Education (ALE) Centres across the country. Currently, 15 independent centres operate in all regions of Georgia.</w:t>
      </w:r>
      <w:r w:rsidRPr="00D726C5">
        <w:rPr>
          <w:rStyle w:val="FootnoteReference"/>
          <w:rFonts w:ascii="Times New Roman" w:hAnsi="Times New Roman"/>
          <w:lang w:val="en-GB"/>
        </w:rPr>
        <w:footnoteReference w:id="1"/>
      </w:r>
      <w:r w:rsidRPr="00D726C5">
        <w:rPr>
          <w:rFonts w:ascii="Times New Roman" w:hAnsi="Times New Roman"/>
          <w:lang w:val="en-GB"/>
        </w:rPr>
        <w:t xml:space="preserve">  These centres promote lifelong learning, socio-economic integration, and active citizenship through vocational training, skills development, civic education, and community-based initiatives.</w:t>
      </w:r>
    </w:p>
    <w:p w14:paraId="682B3794" w14:textId="77777777" w:rsidR="00E45F7B" w:rsidRPr="00D726C5" w:rsidRDefault="00E45F7B" w:rsidP="00E45F7B">
      <w:pPr>
        <w:spacing w:after="120" w:line="300" w:lineRule="exact"/>
        <w:jc w:val="both"/>
        <w:rPr>
          <w:rFonts w:ascii="Times New Roman" w:hAnsi="Times New Roman"/>
          <w:lang w:val="en-GB"/>
        </w:rPr>
      </w:pPr>
      <w:r w:rsidRPr="00D726C5">
        <w:rPr>
          <w:rFonts w:ascii="Times New Roman" w:hAnsi="Times New Roman"/>
          <w:lang w:val="en-GB"/>
        </w:rPr>
        <w:t>ALE Centres prioritise inclusion of vulnerable and marginalised groups, including internally displaced persons (IDPs), women, older adults, unemployed persons, ex-convicts, and other socially disadvantaged groups. Between 2006 and 2025, more than 280,000 individuals have participated in activities delivered through these centres.</w:t>
      </w:r>
    </w:p>
    <w:p w14:paraId="5D000F31" w14:textId="77777777" w:rsidR="00E45F7B" w:rsidRPr="00D726C5" w:rsidRDefault="00E45F7B" w:rsidP="00E45F7B">
      <w:pPr>
        <w:spacing w:after="120" w:line="300" w:lineRule="exact"/>
        <w:jc w:val="both"/>
        <w:rPr>
          <w:rFonts w:ascii="Times New Roman" w:hAnsi="Times New Roman"/>
          <w:lang w:val="en-GB"/>
        </w:rPr>
      </w:pPr>
      <w:r w:rsidRPr="00D726C5">
        <w:rPr>
          <w:rFonts w:ascii="Times New Roman" w:hAnsi="Times New Roman"/>
          <w:lang w:val="en-GB"/>
        </w:rPr>
        <w:t>DVV International Georgia also supports the Georgian Adult Education Network (GAEN), which contributes to the development of a lifelong learning system tailored to national and local needs.</w:t>
      </w:r>
    </w:p>
    <w:p w14:paraId="7A40ECCA" w14:textId="2621CE0C" w:rsidR="002B3314" w:rsidRPr="002B3314" w:rsidRDefault="00E45F7B" w:rsidP="002B3314">
      <w:pPr>
        <w:pStyle w:val="Heading1"/>
        <w:rPr>
          <w:i/>
          <w:iCs/>
          <w:color w:val="2E74B5" w:themeColor="accent5" w:themeShade="BF"/>
          <w:sz w:val="28"/>
          <w:szCs w:val="28"/>
          <w:lang w:val="en-GB"/>
        </w:rPr>
      </w:pPr>
      <w:r>
        <w:rPr>
          <w:rStyle w:val="Emphasis"/>
          <w:i w:val="0"/>
          <w:iCs w:val="0"/>
          <w:color w:val="2E74B5" w:themeColor="accent5" w:themeShade="BF"/>
          <w:sz w:val="28"/>
          <w:szCs w:val="28"/>
          <w:lang w:val="en-GB"/>
        </w:rPr>
        <w:lastRenderedPageBreak/>
        <w:t>Context</w:t>
      </w:r>
    </w:p>
    <w:p w14:paraId="51123D3B" w14:textId="13C9E1B2" w:rsidR="002B3314" w:rsidRPr="002B3314" w:rsidRDefault="002B3314" w:rsidP="00E45F7B">
      <w:pPr>
        <w:spacing w:before="100" w:beforeAutospacing="1" w:after="100" w:afterAutospacing="1" w:line="240" w:lineRule="auto"/>
        <w:jc w:val="both"/>
        <w:rPr>
          <w:rFonts w:ascii="Times New Roman" w:eastAsia="Times New Roman" w:hAnsi="Times New Roman" w:cs="Times New Roman"/>
        </w:rPr>
      </w:pPr>
      <w:r w:rsidRPr="002B3314">
        <w:rPr>
          <w:rFonts w:ascii="Times New Roman" w:eastAsia="Times New Roman" w:hAnsi="Times New Roman" w:cs="Times New Roman"/>
        </w:rPr>
        <w:t xml:space="preserve">Adult Learning and Education (ALE) in Georgia is developing; however, there is no structured national system that ensures the systematic preparation, certification, and professional development support of adult education trainers. </w:t>
      </w:r>
      <w:r w:rsidR="00A410B2" w:rsidRPr="00556A8A">
        <w:rPr>
          <w:rFonts w:ascii="Times New Roman" w:eastAsia="Times New Roman" w:hAnsi="Times New Roman" w:cs="Times New Roman"/>
        </w:rPr>
        <w:t>Existing training opportunities are largely project-based and fragmented.</w:t>
      </w:r>
    </w:p>
    <w:p w14:paraId="43C3D939" w14:textId="5B6A23C5" w:rsidR="002B3314" w:rsidRPr="002B3314" w:rsidRDefault="00A410B2" w:rsidP="00E45F7B">
      <w:pPr>
        <w:spacing w:before="100" w:beforeAutospacing="1" w:after="100" w:afterAutospacing="1" w:line="240" w:lineRule="auto"/>
        <w:jc w:val="both"/>
        <w:rPr>
          <w:rFonts w:eastAsia="Times New Roman" w:cstheme="minorHAnsi"/>
          <w:sz w:val="24"/>
          <w:szCs w:val="24"/>
        </w:rPr>
      </w:pPr>
      <w:r w:rsidRPr="00556A8A">
        <w:rPr>
          <w:rFonts w:ascii="Times New Roman" w:eastAsia="Times New Roman" w:hAnsi="Times New Roman" w:cs="Times New Roman"/>
        </w:rPr>
        <w:t>To address this gap</w:t>
      </w:r>
      <w:r w:rsidR="002B3314" w:rsidRPr="002B3314">
        <w:rPr>
          <w:rFonts w:ascii="Times New Roman" w:eastAsia="Times New Roman" w:hAnsi="Times New Roman" w:cs="Times New Roman"/>
        </w:rPr>
        <w:t>, DVV International, in cooperation with the Georgian Adult Education Network (GAEN), plans to establish an Adult Education Trainers’ Academy.</w:t>
      </w:r>
      <w:r w:rsidR="0046447B">
        <w:rPr>
          <w:rFonts w:ascii="Times New Roman" w:eastAsia="Times New Roman" w:hAnsi="Times New Roman" w:cs="Times New Roman"/>
        </w:rPr>
        <w:t xml:space="preserve"> </w:t>
      </w:r>
    </w:p>
    <w:p w14:paraId="4B7142E9" w14:textId="7C113AD1" w:rsidR="002B3314" w:rsidRPr="002B3314" w:rsidRDefault="002B3314" w:rsidP="00E45F7B">
      <w:pPr>
        <w:spacing w:before="100" w:beforeAutospacing="1" w:after="100" w:afterAutospacing="1" w:line="240" w:lineRule="auto"/>
        <w:jc w:val="both"/>
        <w:rPr>
          <w:rFonts w:ascii="Times New Roman" w:eastAsia="Times New Roman" w:hAnsi="Times New Roman" w:cs="Times New Roman"/>
        </w:rPr>
      </w:pPr>
      <w:r w:rsidRPr="002B3314">
        <w:rPr>
          <w:rFonts w:ascii="Times New Roman" w:eastAsia="Times New Roman" w:hAnsi="Times New Roman" w:cs="Times New Roman"/>
        </w:rPr>
        <w:t xml:space="preserve">The Academy programme will be based on the following international frameworks: </w:t>
      </w:r>
      <w:hyperlink r:id="rId10" w:history="1">
        <w:r w:rsidRPr="00EC5DD9">
          <w:rPr>
            <w:rStyle w:val="Hyperlink"/>
            <w:rFonts w:ascii="Times New Roman" w:eastAsia="Times New Roman" w:hAnsi="Times New Roman" w:cs="Times New Roman"/>
          </w:rPr>
          <w:t>Curriculum globALE</w:t>
        </w:r>
      </w:hyperlink>
      <w:r w:rsidRPr="002B3314">
        <w:rPr>
          <w:rFonts w:ascii="Times New Roman" w:eastAsia="Times New Roman" w:hAnsi="Times New Roman" w:cs="Times New Roman"/>
        </w:rPr>
        <w:t xml:space="preserve">, </w:t>
      </w:r>
      <w:hyperlink r:id="rId11" w:history="1">
        <w:r w:rsidRPr="00EC5DD9">
          <w:rPr>
            <w:rStyle w:val="Hyperlink"/>
            <w:rFonts w:ascii="Times New Roman" w:eastAsia="Times New Roman" w:hAnsi="Times New Roman" w:cs="Times New Roman"/>
          </w:rPr>
          <w:t>Curriculum managerALE</w:t>
        </w:r>
      </w:hyperlink>
      <w:r w:rsidRPr="002B3314">
        <w:rPr>
          <w:rFonts w:ascii="Times New Roman" w:eastAsia="Times New Roman" w:hAnsi="Times New Roman" w:cs="Times New Roman"/>
        </w:rPr>
        <w:t xml:space="preserve">, and </w:t>
      </w:r>
      <w:hyperlink r:id="rId12" w:history="1">
        <w:r w:rsidRPr="00EC5DD9">
          <w:rPr>
            <w:rStyle w:val="Hyperlink"/>
            <w:rFonts w:ascii="Times New Roman" w:eastAsia="Times New Roman" w:hAnsi="Times New Roman" w:cs="Times New Roman"/>
          </w:rPr>
          <w:t>Curriculum institutionALE</w:t>
        </w:r>
      </w:hyperlink>
      <w:r w:rsidRPr="002B3314">
        <w:rPr>
          <w:rFonts w:ascii="Times New Roman" w:eastAsia="Times New Roman" w:hAnsi="Times New Roman" w:cs="Times New Roman"/>
        </w:rPr>
        <w:t>, and will be adapted to the Georgian context.</w:t>
      </w:r>
    </w:p>
    <w:p w14:paraId="17813A3A" w14:textId="0AC2AB5A" w:rsidR="002B3314" w:rsidRDefault="002B3314" w:rsidP="002B3314">
      <w:pPr>
        <w:spacing w:before="100" w:beforeAutospacing="1" w:after="100" w:afterAutospacing="1" w:line="240" w:lineRule="auto"/>
        <w:outlineLvl w:val="1"/>
        <w:rPr>
          <w:rStyle w:val="Emphasis"/>
          <w:rFonts w:ascii="Times New Roman" w:eastAsia="Times New Roman" w:hAnsi="Times New Roman" w:cs="Times New Roman"/>
          <w:b/>
          <w:bCs/>
          <w:i w:val="0"/>
          <w:iCs w:val="0"/>
          <w:color w:val="2E74B5" w:themeColor="accent5" w:themeShade="BF"/>
          <w:kern w:val="36"/>
          <w:sz w:val="28"/>
          <w:szCs w:val="28"/>
          <w:lang w:val="en-GB"/>
        </w:rPr>
      </w:pPr>
      <w:r w:rsidRPr="002B3314">
        <w:rPr>
          <w:rStyle w:val="Emphasis"/>
          <w:rFonts w:ascii="Times New Roman" w:eastAsia="Times New Roman" w:hAnsi="Times New Roman" w:cs="Times New Roman"/>
          <w:b/>
          <w:bCs/>
          <w:i w:val="0"/>
          <w:iCs w:val="0"/>
          <w:color w:val="2E74B5" w:themeColor="accent5" w:themeShade="BF"/>
          <w:kern w:val="36"/>
          <w:sz w:val="28"/>
          <w:szCs w:val="28"/>
          <w:lang w:val="en-GB"/>
        </w:rPr>
        <w:t>Objective</w:t>
      </w:r>
    </w:p>
    <w:p w14:paraId="69345863" w14:textId="1CE74786" w:rsidR="005467E7" w:rsidRPr="002B3314" w:rsidRDefault="005467E7" w:rsidP="005467E7">
      <w:pPr>
        <w:spacing w:before="100" w:beforeAutospacing="1" w:after="100" w:afterAutospacing="1" w:line="240" w:lineRule="auto"/>
        <w:jc w:val="both"/>
        <w:rPr>
          <w:rStyle w:val="Emphasis"/>
          <w:rFonts w:ascii="Times New Roman" w:eastAsia="Times New Roman" w:hAnsi="Times New Roman" w:cs="Times New Roman"/>
          <w:i w:val="0"/>
          <w:iCs w:val="0"/>
        </w:rPr>
      </w:pPr>
      <w:r w:rsidRPr="0046447B">
        <w:rPr>
          <w:rFonts w:ascii="Times New Roman" w:eastAsia="Times New Roman" w:hAnsi="Times New Roman" w:cs="Times New Roman"/>
        </w:rPr>
        <w:t xml:space="preserve">The </w:t>
      </w:r>
      <w:r>
        <w:rPr>
          <w:rFonts w:ascii="Times New Roman" w:eastAsia="Times New Roman" w:hAnsi="Times New Roman" w:cs="Times New Roman"/>
        </w:rPr>
        <w:t xml:space="preserve">overall </w:t>
      </w:r>
      <w:r w:rsidRPr="0046447B">
        <w:rPr>
          <w:rFonts w:ascii="Times New Roman" w:eastAsia="Times New Roman" w:hAnsi="Times New Roman" w:cs="Times New Roman"/>
        </w:rPr>
        <w:t>goal</w:t>
      </w:r>
      <w:r>
        <w:rPr>
          <w:rFonts w:ascii="Times New Roman" w:eastAsia="Times New Roman" w:hAnsi="Times New Roman" w:cs="Times New Roman"/>
        </w:rPr>
        <w:t xml:space="preserve"> of this </w:t>
      </w:r>
      <w:r w:rsidR="00EC5DD9">
        <w:rPr>
          <w:rFonts w:ascii="Times New Roman" w:eastAsia="Times New Roman" w:hAnsi="Times New Roman" w:cs="Times New Roman"/>
        </w:rPr>
        <w:t xml:space="preserve">initiative </w:t>
      </w:r>
      <w:r w:rsidR="00EC5DD9" w:rsidRPr="0046447B">
        <w:rPr>
          <w:rFonts w:ascii="Times New Roman" w:eastAsia="Times New Roman" w:hAnsi="Times New Roman" w:cs="Times New Roman"/>
        </w:rPr>
        <w:t>is</w:t>
      </w:r>
      <w:r w:rsidRPr="0046447B">
        <w:rPr>
          <w:rFonts w:ascii="Times New Roman" w:eastAsia="Times New Roman" w:hAnsi="Times New Roman" w:cs="Times New Roman"/>
        </w:rPr>
        <w:t xml:space="preserve"> to improve the quality and professionalism of ALE in Georgia by establishing a Trainer</w:t>
      </w:r>
      <w:r w:rsidR="00EC5DD9">
        <w:rPr>
          <w:rFonts w:ascii="Times New Roman" w:eastAsia="Times New Roman" w:hAnsi="Times New Roman" w:cs="Times New Roman"/>
        </w:rPr>
        <w:t>s’</w:t>
      </w:r>
      <w:r w:rsidRPr="0046447B">
        <w:rPr>
          <w:rFonts w:ascii="Times New Roman" w:eastAsia="Times New Roman" w:hAnsi="Times New Roman" w:cs="Times New Roman"/>
        </w:rPr>
        <w:t xml:space="preserve"> Academy that strengthens key competences of adult educators and introduces a certification and registry of certified trainers.</w:t>
      </w:r>
    </w:p>
    <w:p w14:paraId="2C61FD37" w14:textId="3E093311" w:rsidR="005467E7" w:rsidRPr="00556A8A" w:rsidRDefault="005467E7" w:rsidP="004963AB">
      <w:pPr>
        <w:spacing w:before="100" w:beforeAutospacing="1" w:after="100" w:afterAutospacing="1" w:line="240" w:lineRule="auto"/>
        <w:rPr>
          <w:rFonts w:ascii="Times New Roman" w:eastAsia="Times New Roman" w:hAnsi="Times New Roman" w:cs="Times New Roman"/>
        </w:rPr>
      </w:pPr>
      <w:r w:rsidRPr="005467E7">
        <w:rPr>
          <w:rFonts w:ascii="Times New Roman" w:eastAsia="Times New Roman" w:hAnsi="Times New Roman" w:cs="Times New Roman"/>
        </w:rPr>
        <w:t>To this end</w:t>
      </w:r>
      <w:r>
        <w:rPr>
          <w:rFonts w:ascii="Times New Roman" w:eastAsia="Times New Roman" w:hAnsi="Times New Roman" w:cs="Times New Roman"/>
        </w:rPr>
        <w:t xml:space="preserve">, </w:t>
      </w:r>
      <w:r w:rsidR="004963AB" w:rsidRPr="00556A8A">
        <w:rPr>
          <w:rFonts w:ascii="Times New Roman" w:eastAsia="Times New Roman" w:hAnsi="Times New Roman" w:cs="Times New Roman"/>
        </w:rPr>
        <w:t xml:space="preserve">DVV International Georgia (hereinafter referred to as the Client) seeks to contract </w:t>
      </w:r>
      <w:r w:rsidR="00EC5DD9">
        <w:rPr>
          <w:rFonts w:ascii="Times New Roman" w:eastAsia="Times New Roman" w:hAnsi="Times New Roman" w:cs="Times New Roman"/>
        </w:rPr>
        <w:t>an</w:t>
      </w:r>
      <w:r w:rsidR="004963AB" w:rsidRPr="00556A8A">
        <w:rPr>
          <w:rFonts w:ascii="Times New Roman" w:eastAsia="Times New Roman" w:hAnsi="Times New Roman" w:cs="Times New Roman"/>
        </w:rPr>
        <w:t xml:space="preserve"> expert </w:t>
      </w:r>
      <w:r w:rsidR="00EC5DD9">
        <w:rPr>
          <w:rFonts w:ascii="Times New Roman" w:eastAsia="Times New Roman" w:hAnsi="Times New Roman" w:cs="Times New Roman"/>
        </w:rPr>
        <w:t>or a pool o</w:t>
      </w:r>
      <w:r w:rsidR="00C72B0C">
        <w:rPr>
          <w:rFonts w:ascii="Times New Roman" w:eastAsia="Times New Roman" w:hAnsi="Times New Roman" w:cs="Times New Roman"/>
        </w:rPr>
        <w:t>f</w:t>
      </w:r>
      <w:r w:rsidR="00EC5DD9">
        <w:rPr>
          <w:rFonts w:ascii="Times New Roman" w:eastAsia="Times New Roman" w:hAnsi="Times New Roman" w:cs="Times New Roman"/>
        </w:rPr>
        <w:t xml:space="preserve"> expert </w:t>
      </w:r>
      <w:r w:rsidR="004963AB" w:rsidRPr="00556A8A">
        <w:rPr>
          <w:rFonts w:ascii="Times New Roman" w:eastAsia="Times New Roman" w:hAnsi="Times New Roman" w:cs="Times New Roman"/>
        </w:rPr>
        <w:t xml:space="preserve">to develop a structured, modular, and blended (face-to-face + online) programme </w:t>
      </w:r>
      <w:r w:rsidR="00B66009">
        <w:rPr>
          <w:rFonts w:ascii="Times New Roman" w:eastAsia="Times New Roman" w:hAnsi="Times New Roman" w:cs="Times New Roman"/>
        </w:rPr>
        <w:t xml:space="preserve">in Georgian language </w:t>
      </w:r>
      <w:r w:rsidR="004963AB" w:rsidRPr="00556A8A">
        <w:rPr>
          <w:rFonts w:ascii="Times New Roman" w:eastAsia="Times New Roman" w:hAnsi="Times New Roman" w:cs="Times New Roman"/>
        </w:rPr>
        <w:t>for the Trainers’ Academy that:</w:t>
      </w:r>
    </w:p>
    <w:p w14:paraId="43D64A33" w14:textId="4A785D27" w:rsidR="002B3314" w:rsidRPr="002B3314" w:rsidRDefault="002B3314" w:rsidP="002B3314">
      <w:pPr>
        <w:numPr>
          <w:ilvl w:val="0"/>
          <w:numId w:val="2"/>
        </w:numPr>
        <w:spacing w:before="100" w:beforeAutospacing="1" w:after="100" w:afterAutospacing="1" w:line="240" w:lineRule="auto"/>
        <w:rPr>
          <w:rFonts w:ascii="Times New Roman" w:eastAsia="Times New Roman" w:hAnsi="Times New Roman" w:cs="Times New Roman"/>
        </w:rPr>
      </w:pPr>
      <w:r w:rsidRPr="002B3314">
        <w:rPr>
          <w:rFonts w:ascii="Times New Roman" w:eastAsia="Times New Roman" w:hAnsi="Times New Roman" w:cs="Times New Roman"/>
        </w:rPr>
        <w:t xml:space="preserve">Strengthens </w:t>
      </w:r>
      <w:r w:rsidR="0046447B">
        <w:rPr>
          <w:rFonts w:ascii="Times New Roman" w:eastAsia="Times New Roman" w:hAnsi="Times New Roman" w:cs="Times New Roman"/>
        </w:rPr>
        <w:t>Adult educators/</w:t>
      </w:r>
      <w:r w:rsidRPr="002B3314">
        <w:rPr>
          <w:rFonts w:ascii="Times New Roman" w:eastAsia="Times New Roman" w:hAnsi="Times New Roman" w:cs="Times New Roman"/>
        </w:rPr>
        <w:t xml:space="preserve">trainers’ practical skills in training design, facilitation, learner support, and assessment of learning </w:t>
      </w:r>
      <w:r w:rsidR="0046447B">
        <w:rPr>
          <w:rFonts w:ascii="Times New Roman" w:eastAsia="Times New Roman" w:hAnsi="Times New Roman" w:cs="Times New Roman"/>
        </w:rPr>
        <w:t>support</w:t>
      </w:r>
      <w:r w:rsidRPr="002B3314">
        <w:rPr>
          <w:rFonts w:ascii="Times New Roman" w:eastAsia="Times New Roman" w:hAnsi="Times New Roman" w:cs="Times New Roman"/>
        </w:rPr>
        <w:t>;</w:t>
      </w:r>
    </w:p>
    <w:p w14:paraId="21C5FA0E" w14:textId="692EFDDB" w:rsidR="0046447B" w:rsidRPr="0046447B" w:rsidRDefault="0046447B" w:rsidP="0046447B">
      <w:pPr>
        <w:numPr>
          <w:ilvl w:val="0"/>
          <w:numId w:val="2"/>
        </w:numPr>
        <w:spacing w:before="100" w:beforeAutospacing="1" w:after="100" w:afterAutospacing="1" w:line="240" w:lineRule="auto"/>
        <w:jc w:val="both"/>
        <w:rPr>
          <w:rFonts w:ascii="Times New Roman" w:eastAsia="Times New Roman" w:hAnsi="Times New Roman" w:cs="Times New Roman"/>
        </w:rPr>
      </w:pPr>
      <w:r>
        <w:rPr>
          <w:rFonts w:ascii="Times New Roman" w:eastAsia="Times New Roman" w:hAnsi="Times New Roman" w:cs="Times New Roman"/>
        </w:rPr>
        <w:t>S</w:t>
      </w:r>
      <w:r w:rsidRPr="0046447B">
        <w:rPr>
          <w:rFonts w:ascii="Times New Roman" w:eastAsia="Times New Roman" w:hAnsi="Times New Roman" w:cs="Times New Roman"/>
        </w:rPr>
        <w:t>trengthen</w:t>
      </w:r>
      <w:r w:rsidR="00EC5DD9">
        <w:rPr>
          <w:rFonts w:ascii="Times New Roman" w:eastAsia="Times New Roman" w:hAnsi="Times New Roman" w:cs="Times New Roman"/>
        </w:rPr>
        <w:t>s</w:t>
      </w:r>
      <w:r w:rsidRPr="0046447B">
        <w:rPr>
          <w:rFonts w:ascii="Times New Roman" w:eastAsia="Times New Roman" w:hAnsi="Times New Roman" w:cs="Times New Roman"/>
        </w:rPr>
        <w:t xml:space="preserve"> basic management and quality assurance skills needed to run training  in real ALE settings;</w:t>
      </w:r>
    </w:p>
    <w:p w14:paraId="3A78D1C4" w14:textId="4D5C2455" w:rsidR="0046447B" w:rsidRDefault="0046447B" w:rsidP="002B3314">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B</w:t>
      </w:r>
      <w:r w:rsidRPr="0046447B">
        <w:rPr>
          <w:rFonts w:ascii="Times New Roman" w:eastAsia="Times New Roman" w:hAnsi="Times New Roman" w:cs="Times New Roman"/>
        </w:rPr>
        <w:t>uild</w:t>
      </w:r>
      <w:r w:rsidR="00EC5DD9">
        <w:rPr>
          <w:rFonts w:ascii="Times New Roman" w:eastAsia="Times New Roman" w:hAnsi="Times New Roman" w:cs="Times New Roman"/>
        </w:rPr>
        <w:t>s</w:t>
      </w:r>
      <w:r w:rsidRPr="0046447B">
        <w:rPr>
          <w:rFonts w:ascii="Times New Roman" w:eastAsia="Times New Roman" w:hAnsi="Times New Roman" w:cs="Times New Roman"/>
        </w:rPr>
        <w:t xml:space="preserve"> the foundation for long-term ownership and institutionalization in Georgia.</w:t>
      </w:r>
    </w:p>
    <w:p w14:paraId="29484D4E" w14:textId="77777777" w:rsidR="001F2A1E" w:rsidRPr="00556A8A" w:rsidRDefault="001F2A1E" w:rsidP="001F2A1E">
      <w:pPr>
        <w:pStyle w:val="NormalWeb"/>
        <w:rPr>
          <w:sz w:val="22"/>
          <w:szCs w:val="22"/>
        </w:rPr>
      </w:pPr>
      <w:r w:rsidRPr="00556A8A">
        <w:rPr>
          <w:sz w:val="22"/>
          <w:szCs w:val="22"/>
        </w:rPr>
        <w:t>The programme will target:</w:t>
      </w:r>
    </w:p>
    <w:p w14:paraId="55CA8379" w14:textId="77777777" w:rsidR="001F2A1E" w:rsidRPr="00556A8A" w:rsidRDefault="001F2A1E" w:rsidP="001F2A1E">
      <w:pPr>
        <w:pStyle w:val="NormalWeb"/>
        <w:numPr>
          <w:ilvl w:val="0"/>
          <w:numId w:val="15"/>
        </w:numPr>
        <w:rPr>
          <w:sz w:val="22"/>
          <w:szCs w:val="22"/>
        </w:rPr>
      </w:pPr>
      <w:r w:rsidRPr="00556A8A">
        <w:rPr>
          <w:sz w:val="22"/>
          <w:szCs w:val="22"/>
        </w:rPr>
        <w:t>Trainers from Adult Education Centres;</w:t>
      </w:r>
    </w:p>
    <w:p w14:paraId="5522A680" w14:textId="77777777" w:rsidR="001F2A1E" w:rsidRPr="00556A8A" w:rsidRDefault="001F2A1E" w:rsidP="001F2A1E">
      <w:pPr>
        <w:pStyle w:val="NormalWeb"/>
        <w:numPr>
          <w:ilvl w:val="0"/>
          <w:numId w:val="15"/>
        </w:numPr>
        <w:rPr>
          <w:sz w:val="22"/>
          <w:szCs w:val="22"/>
        </w:rPr>
      </w:pPr>
      <w:r w:rsidRPr="00556A8A">
        <w:rPr>
          <w:sz w:val="22"/>
          <w:szCs w:val="22"/>
        </w:rPr>
        <w:t>Member and non-member organisations of GAEN;</w:t>
      </w:r>
    </w:p>
    <w:p w14:paraId="2D5A6BC5" w14:textId="77777777" w:rsidR="001F2A1E" w:rsidRPr="00556A8A" w:rsidRDefault="001F2A1E" w:rsidP="001F2A1E">
      <w:pPr>
        <w:pStyle w:val="NormalWeb"/>
        <w:numPr>
          <w:ilvl w:val="0"/>
          <w:numId w:val="15"/>
        </w:numPr>
        <w:rPr>
          <w:sz w:val="22"/>
          <w:szCs w:val="22"/>
        </w:rPr>
      </w:pPr>
      <w:r w:rsidRPr="00556A8A">
        <w:rPr>
          <w:sz w:val="22"/>
          <w:szCs w:val="22"/>
        </w:rPr>
        <w:t>Adult education coordinators;</w:t>
      </w:r>
    </w:p>
    <w:p w14:paraId="00E5344B" w14:textId="77777777" w:rsidR="001F2A1E" w:rsidRPr="00556A8A" w:rsidRDefault="001F2A1E" w:rsidP="001F2A1E">
      <w:pPr>
        <w:pStyle w:val="NormalWeb"/>
        <w:numPr>
          <w:ilvl w:val="0"/>
          <w:numId w:val="15"/>
        </w:numPr>
        <w:rPr>
          <w:sz w:val="22"/>
          <w:szCs w:val="22"/>
        </w:rPr>
      </w:pPr>
      <w:r w:rsidRPr="00556A8A">
        <w:rPr>
          <w:sz w:val="22"/>
          <w:szCs w:val="22"/>
        </w:rPr>
        <w:t>Trainers from public and private vocational colleges.</w:t>
      </w:r>
    </w:p>
    <w:p w14:paraId="686BF097" w14:textId="006000F8" w:rsidR="002B3314" w:rsidRPr="00B167B6" w:rsidRDefault="002B3314" w:rsidP="00B167B6">
      <w:pPr>
        <w:spacing w:before="100" w:beforeAutospacing="1" w:after="100" w:afterAutospacing="1" w:line="240" w:lineRule="auto"/>
        <w:outlineLvl w:val="1"/>
        <w:rPr>
          <w:rStyle w:val="Emphasis"/>
          <w:rFonts w:ascii="Times New Roman" w:eastAsia="Times New Roman" w:hAnsi="Times New Roman" w:cs="Times New Roman"/>
          <w:b/>
          <w:bCs/>
          <w:i w:val="0"/>
          <w:iCs w:val="0"/>
          <w:color w:val="2E74B5" w:themeColor="accent5" w:themeShade="BF"/>
          <w:kern w:val="36"/>
          <w:sz w:val="28"/>
          <w:szCs w:val="28"/>
          <w:lang w:val="en-GB"/>
        </w:rPr>
      </w:pPr>
      <w:r w:rsidRPr="00B167B6">
        <w:rPr>
          <w:rStyle w:val="Emphasis"/>
          <w:rFonts w:ascii="Times New Roman" w:eastAsia="Times New Roman" w:hAnsi="Times New Roman" w:cs="Times New Roman"/>
          <w:b/>
          <w:bCs/>
          <w:i w:val="0"/>
          <w:iCs w:val="0"/>
          <w:color w:val="2E74B5" w:themeColor="accent5" w:themeShade="BF"/>
          <w:kern w:val="36"/>
          <w:sz w:val="28"/>
          <w:szCs w:val="28"/>
          <w:lang w:val="en-GB"/>
        </w:rPr>
        <w:t>Scope of Work and Tasks</w:t>
      </w:r>
    </w:p>
    <w:p w14:paraId="29C4DB3A" w14:textId="77777777" w:rsidR="002B3314" w:rsidRPr="002B3314" w:rsidRDefault="002B3314" w:rsidP="002B3314">
      <w:pPr>
        <w:spacing w:before="100" w:beforeAutospacing="1" w:after="100" w:afterAutospacing="1" w:line="240" w:lineRule="auto"/>
        <w:rPr>
          <w:rFonts w:ascii="Times New Roman" w:eastAsia="Times New Roman" w:hAnsi="Times New Roman" w:cs="Times New Roman"/>
        </w:rPr>
      </w:pPr>
      <w:r w:rsidRPr="002B3314">
        <w:rPr>
          <w:rFonts w:ascii="Times New Roman" w:eastAsia="Times New Roman" w:hAnsi="Times New Roman" w:cs="Times New Roman"/>
        </w:rPr>
        <w:t>The programme will be organised around three main areas:</w:t>
      </w:r>
    </w:p>
    <w:p w14:paraId="001B0289" w14:textId="77777777" w:rsidR="002B3314" w:rsidRPr="002B3314" w:rsidRDefault="002B3314" w:rsidP="002B3314">
      <w:pPr>
        <w:numPr>
          <w:ilvl w:val="0"/>
          <w:numId w:val="3"/>
        </w:numPr>
        <w:spacing w:before="100" w:beforeAutospacing="1" w:after="100" w:afterAutospacing="1" w:line="240" w:lineRule="auto"/>
        <w:rPr>
          <w:rFonts w:ascii="Times New Roman" w:eastAsia="Times New Roman" w:hAnsi="Times New Roman" w:cs="Times New Roman"/>
        </w:rPr>
      </w:pPr>
      <w:r w:rsidRPr="002B3314">
        <w:rPr>
          <w:rFonts w:ascii="Times New Roman" w:eastAsia="Times New Roman" w:hAnsi="Times New Roman" w:cs="Times New Roman"/>
        </w:rPr>
        <w:t>Adult learning practice (facilitation, learner-centred methods, working with mixed groups, motivation, inclusion);</w:t>
      </w:r>
    </w:p>
    <w:p w14:paraId="273CF9AB" w14:textId="77777777" w:rsidR="002B3314" w:rsidRPr="002B3314" w:rsidRDefault="002B3314" w:rsidP="002B3314">
      <w:pPr>
        <w:numPr>
          <w:ilvl w:val="0"/>
          <w:numId w:val="3"/>
        </w:numPr>
        <w:spacing w:before="100" w:beforeAutospacing="1" w:after="100" w:afterAutospacing="1" w:line="240" w:lineRule="auto"/>
        <w:rPr>
          <w:rFonts w:ascii="Times New Roman" w:eastAsia="Times New Roman" w:hAnsi="Times New Roman" w:cs="Times New Roman"/>
        </w:rPr>
      </w:pPr>
      <w:r w:rsidRPr="002B3314">
        <w:rPr>
          <w:rFonts w:ascii="Times New Roman" w:eastAsia="Times New Roman" w:hAnsi="Times New Roman" w:cs="Times New Roman"/>
        </w:rPr>
        <w:t>Training design and delivery (needs analysis, definition of learning objectives, session planning, methods, assessment, follow-up support);</w:t>
      </w:r>
    </w:p>
    <w:p w14:paraId="6942DBED" w14:textId="4D64060C" w:rsidR="002B3314" w:rsidRPr="00556A8A" w:rsidRDefault="002B3314" w:rsidP="002B3314">
      <w:pPr>
        <w:numPr>
          <w:ilvl w:val="0"/>
          <w:numId w:val="3"/>
        </w:numPr>
        <w:spacing w:before="100" w:beforeAutospacing="1" w:after="100" w:afterAutospacing="1" w:line="240" w:lineRule="auto"/>
        <w:rPr>
          <w:rFonts w:ascii="Times New Roman" w:eastAsia="Times New Roman" w:hAnsi="Times New Roman" w:cs="Times New Roman"/>
        </w:rPr>
      </w:pPr>
      <w:r w:rsidRPr="002B3314">
        <w:rPr>
          <w:rFonts w:ascii="Times New Roman" w:eastAsia="Times New Roman" w:hAnsi="Times New Roman" w:cs="Times New Roman"/>
        </w:rPr>
        <w:t>Quality and basic management (ethical standards, monitoring of results, reporting, and basic programme organisation).</w:t>
      </w:r>
    </w:p>
    <w:p w14:paraId="7ED7D839" w14:textId="3301D810" w:rsidR="0040601A" w:rsidRPr="002B3314" w:rsidRDefault="0040601A" w:rsidP="0040601A">
      <w:pPr>
        <w:spacing w:before="100" w:beforeAutospacing="1" w:after="100" w:afterAutospacing="1" w:line="240" w:lineRule="auto"/>
        <w:outlineLvl w:val="1"/>
        <w:rPr>
          <w:rFonts w:ascii="Times New Roman" w:eastAsia="Times New Roman" w:hAnsi="Times New Roman" w:cs="Times New Roman"/>
          <w:b/>
          <w:bCs/>
        </w:rPr>
      </w:pPr>
      <w:r w:rsidRPr="002B3314">
        <w:rPr>
          <w:rFonts w:ascii="Times New Roman" w:eastAsia="Times New Roman" w:hAnsi="Times New Roman" w:cs="Times New Roman"/>
        </w:rPr>
        <w:t xml:space="preserve">The expert </w:t>
      </w:r>
      <w:r w:rsidR="001F2A1E" w:rsidRPr="00556A8A">
        <w:rPr>
          <w:rFonts w:ascii="Times New Roman" w:eastAsia="Times New Roman" w:hAnsi="Times New Roman" w:cs="Times New Roman"/>
        </w:rPr>
        <w:t>shall:</w:t>
      </w:r>
    </w:p>
    <w:p w14:paraId="398F065B" w14:textId="09987AEA" w:rsidR="0040601A" w:rsidRPr="002B3314" w:rsidRDefault="001F2A1E" w:rsidP="0040601A">
      <w:pPr>
        <w:numPr>
          <w:ilvl w:val="0"/>
          <w:numId w:val="5"/>
        </w:numPr>
        <w:spacing w:before="100" w:beforeAutospacing="1" w:after="100" w:afterAutospacing="1" w:line="240" w:lineRule="auto"/>
        <w:rPr>
          <w:rFonts w:ascii="Times New Roman" w:eastAsia="Times New Roman" w:hAnsi="Times New Roman" w:cs="Times New Roman"/>
        </w:rPr>
      </w:pPr>
      <w:r w:rsidRPr="00556A8A">
        <w:rPr>
          <w:rFonts w:ascii="Times New Roman" w:eastAsia="Times New Roman" w:hAnsi="Times New Roman" w:cs="Times New Roman"/>
        </w:rPr>
        <w:t>Analyse Curriculum globALE, Curriculum managerALE, and Curriculum institutionALE</w:t>
      </w:r>
      <w:r w:rsidR="0040601A" w:rsidRPr="002B3314">
        <w:rPr>
          <w:rFonts w:ascii="Times New Roman" w:eastAsia="Times New Roman" w:hAnsi="Times New Roman" w:cs="Times New Roman"/>
        </w:rPr>
        <w:t xml:space="preserve"> and adapt them to the Georgian context;</w:t>
      </w:r>
    </w:p>
    <w:p w14:paraId="25C4C1A9" w14:textId="77777777" w:rsidR="0040601A" w:rsidRPr="002B3314" w:rsidRDefault="0040601A" w:rsidP="0040601A">
      <w:pPr>
        <w:numPr>
          <w:ilvl w:val="0"/>
          <w:numId w:val="5"/>
        </w:numPr>
        <w:spacing w:before="100" w:beforeAutospacing="1" w:after="100" w:afterAutospacing="1" w:line="240" w:lineRule="auto"/>
        <w:rPr>
          <w:rFonts w:ascii="Times New Roman" w:eastAsia="Times New Roman" w:hAnsi="Times New Roman" w:cs="Times New Roman"/>
        </w:rPr>
      </w:pPr>
      <w:r w:rsidRPr="002B3314">
        <w:rPr>
          <w:rFonts w:ascii="Times New Roman" w:eastAsia="Times New Roman" w:hAnsi="Times New Roman" w:cs="Times New Roman"/>
        </w:rPr>
        <w:t>Develop a 14-day modular Academy programme (blended format: face-to-face + online), including:</w:t>
      </w:r>
    </w:p>
    <w:p w14:paraId="72F7ABB3" w14:textId="77777777" w:rsidR="00344D9E" w:rsidRDefault="0040601A" w:rsidP="00344D9E">
      <w:pPr>
        <w:numPr>
          <w:ilvl w:val="1"/>
          <w:numId w:val="5"/>
        </w:numPr>
        <w:spacing w:before="100" w:beforeAutospacing="1" w:after="100" w:afterAutospacing="1" w:line="240" w:lineRule="auto"/>
        <w:rPr>
          <w:rFonts w:ascii="Times New Roman" w:eastAsia="Times New Roman" w:hAnsi="Times New Roman" w:cs="Times New Roman"/>
        </w:rPr>
      </w:pPr>
      <w:r w:rsidRPr="002B3314">
        <w:rPr>
          <w:rFonts w:ascii="Times New Roman" w:eastAsia="Times New Roman" w:hAnsi="Times New Roman" w:cs="Times New Roman"/>
        </w:rPr>
        <w:t>Definition of module structure and learning outcomes;</w:t>
      </w:r>
    </w:p>
    <w:p w14:paraId="75DFD26B" w14:textId="767BF8F3" w:rsidR="00344D9E" w:rsidRPr="0032098B" w:rsidRDefault="0040601A" w:rsidP="00344D9E">
      <w:pPr>
        <w:numPr>
          <w:ilvl w:val="1"/>
          <w:numId w:val="5"/>
        </w:numPr>
        <w:spacing w:before="100" w:beforeAutospacing="1" w:after="100" w:afterAutospacing="1" w:line="240" w:lineRule="auto"/>
        <w:rPr>
          <w:rFonts w:ascii="Times New Roman" w:eastAsia="Times New Roman" w:hAnsi="Times New Roman" w:cs="Times New Roman"/>
        </w:rPr>
      </w:pPr>
      <w:r w:rsidRPr="0032098B">
        <w:rPr>
          <w:rFonts w:ascii="Times New Roman" w:eastAsia="Times New Roman" w:hAnsi="Times New Roman" w:cs="Times New Roman"/>
        </w:rPr>
        <w:t xml:space="preserve">Preparation of </w:t>
      </w:r>
      <w:r w:rsidR="00344D9E" w:rsidRPr="0032098B">
        <w:rPr>
          <w:rFonts w:ascii="Times New Roman" w:eastAsia="Times New Roman" w:hAnsi="Times New Roman" w:cs="Times New Roman"/>
        </w:rPr>
        <w:t>an</w:t>
      </w:r>
      <w:r w:rsidRPr="0032098B">
        <w:rPr>
          <w:rFonts w:ascii="Times New Roman" w:eastAsia="Times New Roman" w:hAnsi="Times New Roman" w:cs="Times New Roman"/>
        </w:rPr>
        <w:t xml:space="preserve"> hourly schedule</w:t>
      </w:r>
      <w:r w:rsidR="00344D9E" w:rsidRPr="0032098B">
        <w:rPr>
          <w:rFonts w:ascii="Times New Roman" w:eastAsia="Times New Roman" w:hAnsi="Times New Roman" w:cs="Times New Roman"/>
        </w:rPr>
        <w:t>, which should include:</w:t>
      </w:r>
    </w:p>
    <w:p w14:paraId="4AF0D876" w14:textId="6267D745" w:rsidR="00344D9E" w:rsidRPr="0032098B" w:rsidRDefault="00344D9E" w:rsidP="00A82CE2">
      <w:pPr>
        <w:numPr>
          <w:ilvl w:val="1"/>
          <w:numId w:val="29"/>
        </w:numPr>
        <w:spacing w:before="100" w:beforeAutospacing="1" w:after="100" w:afterAutospacing="1" w:line="240" w:lineRule="auto"/>
        <w:rPr>
          <w:rFonts w:ascii="Times New Roman" w:eastAsia="Times New Roman" w:hAnsi="Times New Roman" w:cs="Times New Roman"/>
        </w:rPr>
      </w:pPr>
      <w:r w:rsidRPr="0032098B">
        <w:rPr>
          <w:rFonts w:ascii="Times New Roman" w:eastAsia="Times New Roman" w:hAnsi="Times New Roman" w:cs="Times New Roman"/>
        </w:rPr>
        <w:t>Breakdown of each day by hour to show start and end times for every session to ensure clarity and effective time management;</w:t>
      </w:r>
    </w:p>
    <w:p w14:paraId="14AD0009" w14:textId="6B2EED28" w:rsidR="00344D9E" w:rsidRPr="0032098B" w:rsidRDefault="00344D9E" w:rsidP="00A82CE2">
      <w:pPr>
        <w:numPr>
          <w:ilvl w:val="1"/>
          <w:numId w:val="29"/>
        </w:numPr>
        <w:spacing w:before="100" w:beforeAutospacing="1" w:after="100" w:afterAutospacing="1" w:line="240" w:lineRule="auto"/>
        <w:rPr>
          <w:rFonts w:ascii="Times New Roman" w:eastAsia="Times New Roman" w:hAnsi="Times New Roman" w:cs="Times New Roman"/>
        </w:rPr>
      </w:pPr>
      <w:r w:rsidRPr="0032098B">
        <w:rPr>
          <w:rFonts w:ascii="Times New Roman" w:eastAsia="Times New Roman" w:hAnsi="Times New Roman" w:cs="Times New Roman"/>
        </w:rPr>
        <w:lastRenderedPageBreak/>
        <w:t>Module or topic for each time slot to indicate the subject being covered to align with learning outcomes and support monitoring, evaluation, and quality assurance;</w:t>
      </w:r>
    </w:p>
    <w:p w14:paraId="4BE71297" w14:textId="05584B7C" w:rsidR="00344D9E" w:rsidRPr="0032098B" w:rsidRDefault="00344D9E" w:rsidP="00A82CE2">
      <w:pPr>
        <w:numPr>
          <w:ilvl w:val="1"/>
          <w:numId w:val="29"/>
        </w:numPr>
        <w:spacing w:before="100" w:beforeAutospacing="1" w:after="100" w:afterAutospacing="1" w:line="240" w:lineRule="auto"/>
        <w:rPr>
          <w:rFonts w:ascii="Times New Roman" w:eastAsia="Times New Roman" w:hAnsi="Times New Roman" w:cs="Times New Roman"/>
        </w:rPr>
      </w:pPr>
      <w:r w:rsidRPr="0032098B">
        <w:rPr>
          <w:rFonts w:ascii="Times New Roman" w:eastAsia="Times New Roman" w:hAnsi="Times New Roman" w:cs="Times New Roman"/>
        </w:rPr>
        <w:t>Session format to specify whether the session is face-to-face, online, group work, or practical exercises;</w:t>
      </w:r>
    </w:p>
    <w:p w14:paraId="0614711A" w14:textId="7AC102F8" w:rsidR="0040601A" w:rsidRPr="0032098B" w:rsidRDefault="00344D9E" w:rsidP="00A82CE2">
      <w:pPr>
        <w:numPr>
          <w:ilvl w:val="1"/>
          <w:numId w:val="29"/>
        </w:numPr>
        <w:spacing w:before="100" w:beforeAutospacing="1" w:after="100" w:afterAutospacing="1" w:line="240" w:lineRule="auto"/>
        <w:rPr>
          <w:rFonts w:ascii="Times New Roman" w:eastAsia="Times New Roman" w:hAnsi="Times New Roman" w:cs="Times New Roman"/>
        </w:rPr>
      </w:pPr>
      <w:r w:rsidRPr="0032098B">
        <w:rPr>
          <w:rFonts w:ascii="Times New Roman" w:eastAsia="Times New Roman" w:hAnsi="Times New Roman" w:cs="Times New Roman"/>
        </w:rPr>
        <w:t>Teaching method to describe the approach for each session (e.g., lecture, demonstration, practice, role-play, discussion) to ensure interactive, learner-centred delivery.</w:t>
      </w:r>
    </w:p>
    <w:p w14:paraId="07F057B3" w14:textId="77777777" w:rsidR="008E233D" w:rsidRDefault="0040601A" w:rsidP="008E233D">
      <w:pPr>
        <w:numPr>
          <w:ilvl w:val="1"/>
          <w:numId w:val="5"/>
        </w:numPr>
        <w:spacing w:before="100" w:beforeAutospacing="1" w:after="100" w:afterAutospacing="1" w:line="240" w:lineRule="auto"/>
        <w:rPr>
          <w:rFonts w:ascii="Times New Roman" w:eastAsia="Times New Roman" w:hAnsi="Times New Roman" w:cs="Times New Roman"/>
        </w:rPr>
      </w:pPr>
      <w:r w:rsidRPr="002B3314">
        <w:rPr>
          <w:rFonts w:ascii="Times New Roman" w:eastAsia="Times New Roman" w:hAnsi="Times New Roman" w:cs="Times New Roman"/>
        </w:rPr>
        <w:t xml:space="preserve">Integration of innovative </w:t>
      </w:r>
      <w:r w:rsidR="001F2A1E" w:rsidRPr="00556A8A">
        <w:rPr>
          <w:rFonts w:ascii="Times New Roman" w:eastAsia="Times New Roman" w:hAnsi="Times New Roman" w:cs="Times New Roman"/>
        </w:rPr>
        <w:t>thematic components</w:t>
      </w:r>
      <w:r w:rsidRPr="002B3314">
        <w:rPr>
          <w:rFonts w:ascii="Times New Roman" w:eastAsia="Times New Roman" w:hAnsi="Times New Roman" w:cs="Times New Roman"/>
        </w:rPr>
        <w:t xml:space="preserve"> (e.g., Adult Education and Employment).</w:t>
      </w:r>
    </w:p>
    <w:p w14:paraId="5A478735" w14:textId="2A611AE9" w:rsidR="008E233D" w:rsidRPr="008E233D" w:rsidRDefault="008E233D" w:rsidP="008E233D">
      <w:pPr>
        <w:pStyle w:val="ListParagraph"/>
        <w:numPr>
          <w:ilvl w:val="0"/>
          <w:numId w:val="5"/>
        </w:numPr>
        <w:spacing w:before="100" w:beforeAutospacing="1" w:after="100" w:afterAutospacing="1" w:line="240" w:lineRule="auto"/>
        <w:rPr>
          <w:rFonts w:ascii="Times New Roman" w:eastAsia="Times New Roman" w:hAnsi="Times New Roman" w:cs="Times New Roman"/>
        </w:rPr>
      </w:pPr>
      <w:r w:rsidRPr="008E233D">
        <w:rPr>
          <w:rFonts w:ascii="Times New Roman" w:eastAsia="Times New Roman" w:hAnsi="Times New Roman" w:cs="Times New Roman"/>
        </w:rPr>
        <w:t>Maintain close cooperation with DVV International Georgia and GAEN to ensure alignment with strategic goals and contextual relevance.</w:t>
      </w:r>
    </w:p>
    <w:p w14:paraId="051AD80C" w14:textId="022CFED5" w:rsidR="008E233D" w:rsidRPr="008E233D" w:rsidRDefault="008E233D" w:rsidP="008E233D">
      <w:pPr>
        <w:pStyle w:val="NormalWeb"/>
        <w:numPr>
          <w:ilvl w:val="0"/>
          <w:numId w:val="5"/>
        </w:numPr>
        <w:rPr>
          <w:sz w:val="22"/>
          <w:szCs w:val="22"/>
        </w:rPr>
      </w:pPr>
      <w:r w:rsidRPr="008E233D">
        <w:rPr>
          <w:sz w:val="22"/>
          <w:szCs w:val="22"/>
        </w:rPr>
        <w:t>Prepare all deliverables in accordance with the agreed quality standards, timelines, and formats.</w:t>
      </w:r>
    </w:p>
    <w:p w14:paraId="2A4A5FD5" w14:textId="022F5E86" w:rsidR="00FE0BA7" w:rsidRPr="00FE0BA7" w:rsidRDefault="00FE0BA7" w:rsidP="00FE0BA7">
      <w:pPr>
        <w:spacing w:before="100" w:beforeAutospacing="1" w:after="100" w:afterAutospacing="1" w:line="240" w:lineRule="auto"/>
        <w:rPr>
          <w:rStyle w:val="Emphasis"/>
          <w:rFonts w:ascii="Times New Roman" w:eastAsia="Times New Roman" w:hAnsi="Times New Roman" w:cs="Times New Roman"/>
          <w:b/>
          <w:bCs/>
          <w:i w:val="0"/>
          <w:iCs w:val="0"/>
          <w:color w:val="2E74B5" w:themeColor="accent5" w:themeShade="BF"/>
          <w:kern w:val="36"/>
          <w:sz w:val="28"/>
          <w:szCs w:val="28"/>
          <w:lang w:val="en-GB"/>
        </w:rPr>
      </w:pPr>
      <w:r w:rsidRPr="00FE0BA7">
        <w:rPr>
          <w:rStyle w:val="Emphasis"/>
          <w:rFonts w:ascii="Times New Roman" w:eastAsia="Times New Roman" w:hAnsi="Times New Roman" w:cs="Times New Roman"/>
          <w:b/>
          <w:bCs/>
          <w:i w:val="0"/>
          <w:iCs w:val="0"/>
          <w:color w:val="2E74B5" w:themeColor="accent5" w:themeShade="BF"/>
          <w:kern w:val="36"/>
          <w:sz w:val="28"/>
          <w:szCs w:val="28"/>
          <w:lang w:val="en-GB"/>
        </w:rPr>
        <w:t>Deliverables</w:t>
      </w:r>
    </w:p>
    <w:p w14:paraId="024B2694" w14:textId="471995B6" w:rsidR="00FE0BA7" w:rsidRPr="0051731A" w:rsidRDefault="00FE0BA7" w:rsidP="00FE0BA7">
      <w:pPr>
        <w:pStyle w:val="ListParagraph"/>
        <w:numPr>
          <w:ilvl w:val="0"/>
          <w:numId w:val="27"/>
        </w:numPr>
        <w:spacing w:before="100" w:beforeAutospacing="1" w:after="100" w:afterAutospacing="1" w:line="240" w:lineRule="auto"/>
        <w:rPr>
          <w:rFonts w:ascii="Times New Roman" w:eastAsia="Times New Roman" w:hAnsi="Times New Roman" w:cs="Times New Roman"/>
        </w:rPr>
      </w:pPr>
      <w:r w:rsidRPr="0051731A">
        <w:rPr>
          <w:rFonts w:ascii="Times New Roman" w:eastAsia="Times New Roman" w:hAnsi="Times New Roman" w:cs="Times New Roman"/>
        </w:rPr>
        <w:t>Adapted curriculum framework in Georgian language (tailored to the Georgian context);</w:t>
      </w:r>
    </w:p>
    <w:p w14:paraId="03C3EFE2" w14:textId="77777777" w:rsidR="00A615DF" w:rsidRDefault="00FE0BA7" w:rsidP="0040601A">
      <w:pPr>
        <w:pStyle w:val="ListParagraph"/>
        <w:numPr>
          <w:ilvl w:val="0"/>
          <w:numId w:val="27"/>
        </w:numPr>
        <w:spacing w:before="100" w:beforeAutospacing="1" w:after="100" w:afterAutospacing="1" w:line="240" w:lineRule="auto"/>
        <w:rPr>
          <w:rFonts w:ascii="Times New Roman" w:eastAsia="Times New Roman" w:hAnsi="Times New Roman" w:cs="Times New Roman"/>
        </w:rPr>
      </w:pPr>
      <w:r w:rsidRPr="0051731A">
        <w:rPr>
          <w:rFonts w:ascii="Times New Roman" w:eastAsia="Times New Roman" w:hAnsi="Times New Roman" w:cs="Times New Roman"/>
        </w:rPr>
        <w:t>Fully developed 14-day Academy programme (modules, structure, learning outcomes)</w:t>
      </w:r>
      <w:r w:rsidR="00403B84">
        <w:rPr>
          <w:rFonts w:ascii="Times New Roman" w:eastAsia="Times New Roman" w:hAnsi="Times New Roman" w:cs="Times New Roman"/>
        </w:rPr>
        <w:t>;</w:t>
      </w:r>
    </w:p>
    <w:p w14:paraId="7D83BF6C" w14:textId="50F28ACE" w:rsidR="00A615DF" w:rsidRPr="0032098B" w:rsidRDefault="00A615DF" w:rsidP="0040601A">
      <w:pPr>
        <w:pStyle w:val="ListParagraph"/>
        <w:numPr>
          <w:ilvl w:val="0"/>
          <w:numId w:val="27"/>
        </w:numPr>
        <w:spacing w:before="100" w:beforeAutospacing="1" w:after="100" w:afterAutospacing="1" w:line="240" w:lineRule="auto"/>
        <w:rPr>
          <w:rFonts w:ascii="Times New Roman" w:eastAsia="Times New Roman" w:hAnsi="Times New Roman" w:cs="Times New Roman"/>
        </w:rPr>
      </w:pPr>
      <w:r w:rsidRPr="0032098B">
        <w:rPr>
          <w:rFonts w:ascii="Times New Roman" w:eastAsia="Times New Roman" w:hAnsi="Times New Roman" w:cs="Times New Roman"/>
        </w:rPr>
        <w:t>Feedback surveys for participants, to be administered upon completion of each training module (e.g. 3-day or 5-day blocks), as well as a comprehensive final evaluation at the end of the overall Academy programme. The surveys should assess participant satisfaction, perceived relevance, quality of facilitation, and the extent to which learning objectives have been achieved.</w:t>
      </w:r>
    </w:p>
    <w:p w14:paraId="75AE3F41" w14:textId="46C137BA" w:rsidR="0040601A" w:rsidRPr="00B167B6" w:rsidRDefault="0040601A" w:rsidP="0040601A">
      <w:pPr>
        <w:pStyle w:val="Heading1"/>
        <w:rPr>
          <w:rStyle w:val="Emphasis"/>
          <w:i w:val="0"/>
          <w:iCs w:val="0"/>
          <w:color w:val="2E74B5" w:themeColor="accent5" w:themeShade="BF"/>
          <w:sz w:val="28"/>
          <w:szCs w:val="28"/>
          <w:lang w:val="en-GB"/>
        </w:rPr>
      </w:pPr>
      <w:r w:rsidRPr="00B167B6">
        <w:rPr>
          <w:rStyle w:val="Emphasis"/>
          <w:i w:val="0"/>
          <w:iCs w:val="0"/>
          <w:color w:val="2E74B5" w:themeColor="accent5" w:themeShade="BF"/>
          <w:sz w:val="28"/>
          <w:szCs w:val="28"/>
          <w:lang w:val="en-GB"/>
        </w:rPr>
        <w:t>Data Ownership and Use</w:t>
      </w:r>
    </w:p>
    <w:p w14:paraId="38BD85EB" w14:textId="77777777" w:rsidR="0040601A" w:rsidRPr="00C5245B" w:rsidRDefault="0040601A" w:rsidP="0040601A">
      <w:pPr>
        <w:pStyle w:val="NormalWeb"/>
        <w:spacing w:before="0" w:beforeAutospacing="0" w:after="120" w:afterAutospacing="0" w:line="300" w:lineRule="exact"/>
        <w:jc w:val="both"/>
        <w:rPr>
          <w:sz w:val="22"/>
          <w:szCs w:val="22"/>
          <w:lang w:val="en-GB"/>
        </w:rPr>
      </w:pPr>
      <w:r w:rsidRPr="00C5245B">
        <w:rPr>
          <w:sz w:val="22"/>
          <w:szCs w:val="22"/>
          <w:lang w:val="en-GB"/>
        </w:rPr>
        <w:t xml:space="preserve">All data, reports, analyses, visual materials, and other outputs produced under this assignment shall remain the property of </w:t>
      </w:r>
      <w:r>
        <w:rPr>
          <w:sz w:val="22"/>
          <w:szCs w:val="22"/>
          <w:lang w:val="en-GB"/>
        </w:rPr>
        <w:t>the Client.</w:t>
      </w:r>
    </w:p>
    <w:p w14:paraId="59C75206" w14:textId="77777777" w:rsidR="0040601A" w:rsidRPr="00C5245B" w:rsidRDefault="0040601A" w:rsidP="0040601A">
      <w:pPr>
        <w:pStyle w:val="NormalWeb"/>
        <w:spacing w:before="0" w:beforeAutospacing="0" w:after="120" w:afterAutospacing="0" w:line="300" w:lineRule="exact"/>
        <w:jc w:val="both"/>
        <w:rPr>
          <w:sz w:val="22"/>
          <w:szCs w:val="22"/>
          <w:lang w:val="en-GB"/>
        </w:rPr>
      </w:pPr>
      <w:r w:rsidRPr="00C5245B">
        <w:rPr>
          <w:sz w:val="22"/>
          <w:szCs w:val="22"/>
          <w:lang w:val="en-GB"/>
        </w:rPr>
        <w:t xml:space="preserve">The Contractor may not publish, disseminate, or otherwise use the findings, data, or materials generated through this assignment for external purposes without the prior written approval of </w:t>
      </w:r>
      <w:r>
        <w:rPr>
          <w:sz w:val="22"/>
          <w:szCs w:val="22"/>
          <w:lang w:val="en-GB"/>
        </w:rPr>
        <w:t>the Client.</w:t>
      </w:r>
    </w:p>
    <w:p w14:paraId="470CF122" w14:textId="3996D24C" w:rsidR="00B167B6" w:rsidRPr="001F2A1E" w:rsidRDefault="0040601A" w:rsidP="001F2A1E">
      <w:pPr>
        <w:pStyle w:val="NormalWeb"/>
        <w:spacing w:before="0" w:beforeAutospacing="0" w:after="120" w:afterAutospacing="0" w:line="300" w:lineRule="exact"/>
        <w:jc w:val="both"/>
        <w:rPr>
          <w:rStyle w:val="Emphasis"/>
          <w:i w:val="0"/>
          <w:iCs w:val="0"/>
          <w:sz w:val="22"/>
          <w:szCs w:val="22"/>
          <w:lang w:val="en-GB"/>
        </w:rPr>
      </w:pPr>
      <w:r w:rsidRPr="00C5245B">
        <w:rPr>
          <w:sz w:val="22"/>
          <w:szCs w:val="22"/>
          <w:lang w:val="en-GB"/>
        </w:rPr>
        <w:t>The Contractor shall ensure that all raw data and final outputs are submitted to the Client upon completion of the assignment.</w:t>
      </w:r>
    </w:p>
    <w:p w14:paraId="2C45F257" w14:textId="77777777" w:rsidR="0040601A" w:rsidRPr="0040601A" w:rsidRDefault="0040601A" w:rsidP="0040601A">
      <w:pPr>
        <w:pStyle w:val="Heading1"/>
        <w:rPr>
          <w:rStyle w:val="Emphasis"/>
          <w:i w:val="0"/>
          <w:iCs w:val="0"/>
          <w:color w:val="2E74B5" w:themeColor="accent5" w:themeShade="BF"/>
          <w:sz w:val="28"/>
          <w:szCs w:val="28"/>
          <w:lang w:val="en-GB"/>
        </w:rPr>
      </w:pPr>
      <w:r w:rsidRPr="0040601A">
        <w:rPr>
          <w:rStyle w:val="Emphasis"/>
          <w:i w:val="0"/>
          <w:iCs w:val="0"/>
          <w:color w:val="2E74B5" w:themeColor="accent5" w:themeShade="BF"/>
          <w:sz w:val="28"/>
          <w:szCs w:val="28"/>
          <w:lang w:val="en-GB"/>
        </w:rPr>
        <w:t>Management and Staffing Arrangements</w:t>
      </w:r>
    </w:p>
    <w:p w14:paraId="1DAA387B" w14:textId="1FBC585F" w:rsidR="0040601A" w:rsidRPr="00556A8A" w:rsidRDefault="0040601A" w:rsidP="0040601A">
      <w:pPr>
        <w:pStyle w:val="Heading1"/>
        <w:rPr>
          <w:b w:val="0"/>
          <w:bCs w:val="0"/>
          <w:kern w:val="0"/>
          <w:sz w:val="22"/>
          <w:szCs w:val="22"/>
        </w:rPr>
      </w:pPr>
      <w:r w:rsidRPr="00556A8A">
        <w:rPr>
          <w:b w:val="0"/>
          <w:bCs w:val="0"/>
          <w:kern w:val="0"/>
          <w:sz w:val="22"/>
          <w:szCs w:val="22"/>
        </w:rPr>
        <w:t xml:space="preserve">The assignment may be implemented by an individual </w:t>
      </w:r>
      <w:r w:rsidR="001F2A1E" w:rsidRPr="00556A8A">
        <w:rPr>
          <w:b w:val="0"/>
          <w:bCs w:val="0"/>
          <w:kern w:val="0"/>
          <w:sz w:val="22"/>
          <w:szCs w:val="22"/>
        </w:rPr>
        <w:t>expert</w:t>
      </w:r>
      <w:ins w:id="0" w:author="Giorgi Arsenidze" w:date="2026-02-26T01:39:00Z">
        <w:r w:rsidR="00EC5DD9">
          <w:rPr>
            <w:b w:val="0"/>
            <w:bCs w:val="0"/>
            <w:kern w:val="0"/>
            <w:sz w:val="22"/>
            <w:szCs w:val="22"/>
          </w:rPr>
          <w:t xml:space="preserve"> </w:t>
        </w:r>
      </w:ins>
      <w:r w:rsidR="00EC5DD9">
        <w:rPr>
          <w:b w:val="0"/>
          <w:bCs w:val="0"/>
          <w:kern w:val="0"/>
          <w:sz w:val="22"/>
          <w:szCs w:val="22"/>
        </w:rPr>
        <w:t>or a pool of experts</w:t>
      </w:r>
      <w:r w:rsidRPr="00556A8A">
        <w:rPr>
          <w:b w:val="0"/>
          <w:bCs w:val="0"/>
          <w:kern w:val="0"/>
          <w:sz w:val="22"/>
          <w:szCs w:val="22"/>
        </w:rPr>
        <w:t xml:space="preserve">, </w:t>
      </w:r>
      <w:r w:rsidR="001F2A1E" w:rsidRPr="00556A8A">
        <w:rPr>
          <w:b w:val="0"/>
          <w:bCs w:val="0"/>
          <w:kern w:val="0"/>
          <w:sz w:val="22"/>
          <w:szCs w:val="22"/>
        </w:rPr>
        <w:t>with demonstrated expertise in adult education, curriculum development, and quality assurance systems.</w:t>
      </w:r>
    </w:p>
    <w:p w14:paraId="094E2EAC" w14:textId="7AC196F5" w:rsidR="00EC5DD9" w:rsidRPr="00C5245B" w:rsidRDefault="00EC5DD9" w:rsidP="00EC5DD9">
      <w:pPr>
        <w:spacing w:after="0" w:line="240" w:lineRule="auto"/>
        <w:contextualSpacing/>
        <w:rPr>
          <w:rFonts w:ascii="Times New Roman" w:eastAsia="Times New Roman" w:hAnsi="Times New Roman"/>
          <w:lang w:val="en-GB"/>
        </w:rPr>
      </w:pPr>
      <w:r>
        <w:rPr>
          <w:rFonts w:ascii="Times New Roman" w:eastAsia="Times New Roman" w:hAnsi="Times New Roman"/>
          <w:lang w:val="en-GB"/>
        </w:rPr>
        <w:t xml:space="preserve">In case of a pool of expert, </w:t>
      </w:r>
      <w:r w:rsidRPr="00C5245B">
        <w:rPr>
          <w:rFonts w:ascii="Times New Roman" w:eastAsia="Times New Roman" w:hAnsi="Times New Roman"/>
          <w:lang w:val="en-GB"/>
        </w:rPr>
        <w:t xml:space="preserve">a Team Leader </w:t>
      </w:r>
      <w:r>
        <w:rPr>
          <w:rFonts w:ascii="Times New Roman" w:eastAsia="Times New Roman" w:hAnsi="Times New Roman"/>
          <w:lang w:val="en-GB"/>
        </w:rPr>
        <w:t xml:space="preserve">should be designated, </w:t>
      </w:r>
      <w:r w:rsidRPr="00C5245B">
        <w:rPr>
          <w:rFonts w:ascii="Times New Roman" w:eastAsia="Times New Roman" w:hAnsi="Times New Roman"/>
          <w:lang w:val="en-GB"/>
        </w:rPr>
        <w:t xml:space="preserve">who will serve as the primary contact point for </w:t>
      </w:r>
      <w:r>
        <w:rPr>
          <w:rFonts w:ascii="Times New Roman" w:eastAsia="Times New Roman" w:hAnsi="Times New Roman"/>
          <w:lang w:val="en-GB"/>
        </w:rPr>
        <w:t>the Client</w:t>
      </w:r>
      <w:r w:rsidRPr="00C5245B">
        <w:rPr>
          <w:rFonts w:ascii="Times New Roman" w:eastAsia="Times New Roman" w:hAnsi="Times New Roman"/>
          <w:lang w:val="en-GB"/>
        </w:rPr>
        <w:t xml:space="preserve"> and will be responsible for overall coordination, quality assurance, timely delivery of outputs, and communication with the Client.</w:t>
      </w:r>
    </w:p>
    <w:p w14:paraId="1761240D" w14:textId="77777777" w:rsidR="00EC5DD9" w:rsidRPr="00C5245B" w:rsidRDefault="00EC5DD9" w:rsidP="00EC5DD9">
      <w:pPr>
        <w:spacing w:after="0" w:line="240" w:lineRule="auto"/>
        <w:contextualSpacing/>
        <w:rPr>
          <w:rFonts w:ascii="Times New Roman" w:eastAsia="Times New Roman" w:hAnsi="Times New Roman"/>
          <w:lang w:val="en-GB"/>
        </w:rPr>
      </w:pPr>
    </w:p>
    <w:p w14:paraId="04B0B69B" w14:textId="77777777" w:rsidR="00EC5DD9" w:rsidRDefault="00EC5DD9" w:rsidP="00EC5DD9">
      <w:pPr>
        <w:spacing w:after="0" w:line="240" w:lineRule="auto"/>
        <w:contextualSpacing/>
        <w:rPr>
          <w:rFonts w:ascii="Times New Roman" w:eastAsia="Times New Roman" w:hAnsi="Times New Roman"/>
          <w:lang w:val="en-GB"/>
        </w:rPr>
      </w:pPr>
      <w:r w:rsidRPr="00C5245B">
        <w:rPr>
          <w:rFonts w:ascii="Times New Roman" w:eastAsia="Times New Roman" w:hAnsi="Times New Roman"/>
          <w:lang w:val="en-GB"/>
        </w:rPr>
        <w:t>Where a team is proposed, clear roles and responsibilities of each team member shall be defined in the proposal.</w:t>
      </w:r>
    </w:p>
    <w:p w14:paraId="0514F3DE" w14:textId="77777777" w:rsidR="00DD1F68" w:rsidRDefault="00DD1F68" w:rsidP="00DD1AE7">
      <w:pPr>
        <w:spacing w:after="0" w:line="240" w:lineRule="auto"/>
        <w:contextualSpacing/>
        <w:rPr>
          <w:rStyle w:val="Emphasis"/>
          <w:rFonts w:ascii="Times New Roman" w:eastAsia="Times New Roman" w:hAnsi="Times New Roman" w:cs="Times New Roman"/>
          <w:b/>
          <w:bCs/>
          <w:i w:val="0"/>
          <w:iCs w:val="0"/>
          <w:color w:val="2E74B5" w:themeColor="accent5" w:themeShade="BF"/>
          <w:kern w:val="36"/>
          <w:sz w:val="28"/>
          <w:szCs w:val="28"/>
          <w:lang w:val="en-GB"/>
        </w:rPr>
      </w:pPr>
    </w:p>
    <w:p w14:paraId="0EE654CE" w14:textId="1287F6D5" w:rsidR="00DD1AE7" w:rsidRPr="00556A8A" w:rsidRDefault="00DD1AE7" w:rsidP="00DD1AE7">
      <w:pPr>
        <w:spacing w:after="0" w:line="240" w:lineRule="auto"/>
        <w:contextualSpacing/>
        <w:rPr>
          <w:rStyle w:val="Emphasis"/>
          <w:rFonts w:ascii="Times New Roman" w:eastAsia="Times New Roman" w:hAnsi="Times New Roman" w:cs="Times New Roman"/>
          <w:b/>
          <w:bCs/>
          <w:i w:val="0"/>
          <w:iCs w:val="0"/>
          <w:color w:val="2E74B5" w:themeColor="accent5" w:themeShade="BF"/>
          <w:kern w:val="36"/>
          <w:sz w:val="28"/>
          <w:szCs w:val="28"/>
          <w:lang w:val="en-GB"/>
        </w:rPr>
      </w:pPr>
      <w:r w:rsidRPr="00556A8A">
        <w:rPr>
          <w:rStyle w:val="Emphasis"/>
          <w:rFonts w:ascii="Times New Roman" w:eastAsia="Times New Roman" w:hAnsi="Times New Roman" w:cs="Times New Roman"/>
          <w:b/>
          <w:bCs/>
          <w:i w:val="0"/>
          <w:iCs w:val="0"/>
          <w:color w:val="2E74B5" w:themeColor="accent5" w:themeShade="BF"/>
          <w:kern w:val="36"/>
          <w:sz w:val="28"/>
          <w:szCs w:val="28"/>
          <w:lang w:val="en-GB"/>
        </w:rPr>
        <w:t>Profile and Qualifications of the Expert</w:t>
      </w:r>
      <w:r w:rsidR="00EC5DD9">
        <w:rPr>
          <w:rStyle w:val="Emphasis"/>
          <w:rFonts w:ascii="Times New Roman" w:eastAsia="Times New Roman" w:hAnsi="Times New Roman" w:cs="Times New Roman"/>
          <w:b/>
          <w:bCs/>
          <w:i w:val="0"/>
          <w:iCs w:val="0"/>
          <w:color w:val="2E74B5" w:themeColor="accent5" w:themeShade="BF"/>
          <w:kern w:val="36"/>
          <w:sz w:val="28"/>
          <w:szCs w:val="28"/>
          <w:lang w:val="en-GB"/>
        </w:rPr>
        <w:t>(s)</w:t>
      </w:r>
    </w:p>
    <w:p w14:paraId="74F06DE4" w14:textId="77777777" w:rsidR="00DD1AE7" w:rsidRPr="0051731A" w:rsidRDefault="00DD1AE7" w:rsidP="0051731A">
      <w:pPr>
        <w:pStyle w:val="ListParagraph"/>
        <w:numPr>
          <w:ilvl w:val="0"/>
          <w:numId w:val="28"/>
        </w:numPr>
        <w:spacing w:before="100" w:beforeAutospacing="1" w:after="100" w:afterAutospacing="1" w:line="240" w:lineRule="auto"/>
        <w:rPr>
          <w:rFonts w:ascii="Times New Roman" w:eastAsia="Times New Roman" w:hAnsi="Times New Roman" w:cs="Times New Roman"/>
        </w:rPr>
      </w:pPr>
      <w:r w:rsidRPr="0051731A">
        <w:rPr>
          <w:rFonts w:ascii="Times New Roman" w:eastAsia="Times New Roman" w:hAnsi="Times New Roman" w:cs="Times New Roman"/>
        </w:rPr>
        <w:t>Minimum 7 years of professional experience in Adult Learning and Education;</w:t>
      </w:r>
    </w:p>
    <w:p w14:paraId="46B4AF5A" w14:textId="77777777" w:rsidR="00DD1AE7" w:rsidRPr="002B3314" w:rsidRDefault="00DD1AE7" w:rsidP="0051731A">
      <w:pPr>
        <w:numPr>
          <w:ilvl w:val="0"/>
          <w:numId w:val="28"/>
        </w:numPr>
        <w:spacing w:before="100" w:beforeAutospacing="1" w:after="100" w:afterAutospacing="1" w:line="240" w:lineRule="auto"/>
        <w:rPr>
          <w:rFonts w:ascii="Times New Roman" w:eastAsia="Times New Roman" w:hAnsi="Times New Roman" w:cs="Times New Roman"/>
        </w:rPr>
      </w:pPr>
      <w:r w:rsidRPr="002B3314">
        <w:rPr>
          <w:rFonts w:ascii="Times New Roman" w:eastAsia="Times New Roman" w:hAnsi="Times New Roman" w:cs="Times New Roman"/>
        </w:rPr>
        <w:t>Experience in curriculum and training programme development;</w:t>
      </w:r>
    </w:p>
    <w:p w14:paraId="1CB7DC59" w14:textId="77777777" w:rsidR="00DD1AE7" w:rsidRPr="002B3314" w:rsidRDefault="00DD1AE7" w:rsidP="0051731A">
      <w:pPr>
        <w:numPr>
          <w:ilvl w:val="0"/>
          <w:numId w:val="28"/>
        </w:numPr>
        <w:spacing w:before="100" w:beforeAutospacing="1" w:after="100" w:afterAutospacing="1" w:line="240" w:lineRule="auto"/>
        <w:rPr>
          <w:rFonts w:ascii="Times New Roman" w:eastAsia="Times New Roman" w:hAnsi="Times New Roman" w:cs="Times New Roman"/>
        </w:rPr>
      </w:pPr>
      <w:r w:rsidRPr="002B3314">
        <w:rPr>
          <w:rFonts w:ascii="Times New Roman" w:eastAsia="Times New Roman" w:hAnsi="Times New Roman" w:cs="Times New Roman"/>
        </w:rPr>
        <w:t>Experience working with assessment and quality assurance systems;</w:t>
      </w:r>
    </w:p>
    <w:p w14:paraId="548D1534" w14:textId="77777777" w:rsidR="00DD1AE7" w:rsidRPr="002B3314" w:rsidRDefault="00DD1AE7" w:rsidP="0051731A">
      <w:pPr>
        <w:numPr>
          <w:ilvl w:val="0"/>
          <w:numId w:val="28"/>
        </w:numPr>
        <w:spacing w:before="100" w:beforeAutospacing="1" w:after="100" w:afterAutospacing="1" w:line="240" w:lineRule="auto"/>
        <w:rPr>
          <w:rFonts w:ascii="Times New Roman" w:eastAsia="Times New Roman" w:hAnsi="Times New Roman" w:cs="Times New Roman"/>
        </w:rPr>
      </w:pPr>
      <w:r w:rsidRPr="002B3314">
        <w:rPr>
          <w:rFonts w:ascii="Times New Roman" w:eastAsia="Times New Roman" w:hAnsi="Times New Roman" w:cs="Times New Roman"/>
        </w:rPr>
        <w:t>Strong knowledge of interactive and practice-based learning methodologies;</w:t>
      </w:r>
    </w:p>
    <w:p w14:paraId="437341AF" w14:textId="4E8C78EE" w:rsidR="00DD1AE7" w:rsidRPr="002B3314" w:rsidRDefault="00DD1AE7" w:rsidP="0051731A">
      <w:pPr>
        <w:numPr>
          <w:ilvl w:val="0"/>
          <w:numId w:val="28"/>
        </w:numPr>
        <w:spacing w:before="100" w:beforeAutospacing="1" w:after="100" w:afterAutospacing="1" w:line="240" w:lineRule="auto"/>
        <w:rPr>
          <w:rFonts w:ascii="Times New Roman" w:eastAsia="Times New Roman" w:hAnsi="Times New Roman" w:cs="Times New Roman"/>
        </w:rPr>
      </w:pPr>
      <w:r w:rsidRPr="002B3314">
        <w:rPr>
          <w:rFonts w:ascii="Times New Roman" w:eastAsia="Times New Roman" w:hAnsi="Times New Roman" w:cs="Times New Roman"/>
        </w:rPr>
        <w:t>Understanding of the specific context of Adult Education Centres</w:t>
      </w:r>
      <w:r w:rsidR="00DD1F68">
        <w:rPr>
          <w:rFonts w:ascii="Times New Roman" w:eastAsia="Times New Roman" w:hAnsi="Times New Roman" w:cs="Times New Roman"/>
        </w:rPr>
        <w:t xml:space="preserve"> established and supported by DVV international</w:t>
      </w:r>
      <w:r w:rsidR="00556A8A" w:rsidRPr="00556A8A">
        <w:rPr>
          <w:rFonts w:ascii="Times New Roman" w:eastAsia="Times New Roman" w:hAnsi="Times New Roman" w:cs="Times New Roman"/>
        </w:rPr>
        <w:t xml:space="preserve"> is an asset</w:t>
      </w:r>
      <w:r w:rsidRPr="002B3314">
        <w:rPr>
          <w:rFonts w:ascii="Times New Roman" w:eastAsia="Times New Roman" w:hAnsi="Times New Roman" w:cs="Times New Roman"/>
        </w:rPr>
        <w:t>;</w:t>
      </w:r>
    </w:p>
    <w:p w14:paraId="37ABAF97" w14:textId="77777777" w:rsidR="00DD1AE7" w:rsidRPr="002B3314" w:rsidRDefault="00DD1AE7" w:rsidP="0051731A">
      <w:pPr>
        <w:numPr>
          <w:ilvl w:val="0"/>
          <w:numId w:val="28"/>
        </w:numPr>
        <w:spacing w:before="100" w:beforeAutospacing="1" w:after="100" w:afterAutospacing="1" w:line="240" w:lineRule="auto"/>
        <w:rPr>
          <w:rFonts w:ascii="Times New Roman" w:eastAsia="Times New Roman" w:hAnsi="Times New Roman" w:cs="Times New Roman"/>
        </w:rPr>
      </w:pPr>
      <w:r w:rsidRPr="002B3314">
        <w:rPr>
          <w:rFonts w:ascii="Times New Roman" w:eastAsia="Times New Roman" w:hAnsi="Times New Roman" w:cs="Times New Roman"/>
        </w:rPr>
        <w:t>Fluency in Georgian and English.</w:t>
      </w:r>
    </w:p>
    <w:p w14:paraId="24AB9038" w14:textId="77777777" w:rsidR="0032098B" w:rsidRDefault="0032098B" w:rsidP="00DD1AE7">
      <w:pPr>
        <w:pStyle w:val="Heading1"/>
        <w:rPr>
          <w:rStyle w:val="Emphasis"/>
          <w:i w:val="0"/>
          <w:iCs w:val="0"/>
          <w:color w:val="2E74B5" w:themeColor="accent5" w:themeShade="BF"/>
          <w:sz w:val="28"/>
          <w:szCs w:val="28"/>
          <w:lang w:val="en-GB"/>
        </w:rPr>
      </w:pPr>
    </w:p>
    <w:p w14:paraId="1CFAA87F" w14:textId="07961B8C" w:rsidR="00DD1AE7" w:rsidRPr="00556A8A" w:rsidRDefault="00DD1AE7" w:rsidP="00DD1AE7">
      <w:pPr>
        <w:pStyle w:val="Heading1"/>
        <w:rPr>
          <w:rStyle w:val="Emphasis"/>
          <w:i w:val="0"/>
          <w:iCs w:val="0"/>
          <w:color w:val="2E74B5" w:themeColor="accent5" w:themeShade="BF"/>
          <w:sz w:val="28"/>
          <w:szCs w:val="28"/>
          <w:lang w:val="en-GB"/>
        </w:rPr>
      </w:pPr>
      <w:r w:rsidRPr="00556A8A">
        <w:rPr>
          <w:rStyle w:val="Emphasis"/>
          <w:i w:val="0"/>
          <w:iCs w:val="0"/>
          <w:color w:val="2E74B5" w:themeColor="accent5" w:themeShade="BF"/>
          <w:sz w:val="28"/>
          <w:szCs w:val="28"/>
          <w:lang w:val="en-GB"/>
        </w:rPr>
        <w:lastRenderedPageBreak/>
        <w:t>Contract Duration and Indicative Timeline</w:t>
      </w:r>
    </w:p>
    <w:p w14:paraId="571EE362" w14:textId="1E994922" w:rsidR="00DD1AE7" w:rsidRPr="00556A8A" w:rsidRDefault="00DD1AE7" w:rsidP="00DD1AE7">
      <w:pPr>
        <w:pStyle w:val="NormalWeb"/>
        <w:spacing w:after="120" w:line="300" w:lineRule="exact"/>
        <w:jc w:val="both"/>
        <w:rPr>
          <w:sz w:val="22"/>
          <w:szCs w:val="22"/>
          <w:lang w:val="en-GB"/>
        </w:rPr>
      </w:pPr>
      <w:r w:rsidRPr="00556A8A">
        <w:rPr>
          <w:sz w:val="22"/>
          <w:szCs w:val="22"/>
          <w:lang w:val="en-GB"/>
        </w:rPr>
        <w:t xml:space="preserve">The Client intends to conclude a contract with the selected Contractor for the anticipated period from </w:t>
      </w:r>
      <w:r w:rsidR="0032098B">
        <w:rPr>
          <w:rFonts w:ascii="Sylfaen" w:hAnsi="Sylfaen"/>
          <w:sz w:val="22"/>
          <w:szCs w:val="22"/>
          <w:lang w:val="ka-GE"/>
        </w:rPr>
        <w:t>1</w:t>
      </w:r>
      <w:r w:rsidRPr="00556A8A">
        <w:rPr>
          <w:sz w:val="22"/>
          <w:szCs w:val="22"/>
          <w:lang w:val="en-GB"/>
        </w:rPr>
        <w:t xml:space="preserve"> </w:t>
      </w:r>
      <w:r w:rsidR="0032098B">
        <w:rPr>
          <w:sz w:val="22"/>
          <w:szCs w:val="22"/>
          <w:lang w:val="en-GB"/>
        </w:rPr>
        <w:t>April</w:t>
      </w:r>
      <w:r w:rsidRPr="00556A8A">
        <w:rPr>
          <w:sz w:val="22"/>
          <w:szCs w:val="22"/>
          <w:lang w:val="en-GB"/>
        </w:rPr>
        <w:t xml:space="preserve"> 2026 to </w:t>
      </w:r>
      <w:r w:rsidR="0032098B">
        <w:rPr>
          <w:sz w:val="22"/>
          <w:szCs w:val="22"/>
          <w:lang w:val="en-GB"/>
        </w:rPr>
        <w:t>1</w:t>
      </w:r>
      <w:r w:rsidRPr="00556A8A">
        <w:rPr>
          <w:sz w:val="22"/>
          <w:szCs w:val="22"/>
          <w:lang w:val="en-GB"/>
        </w:rPr>
        <w:t xml:space="preserve"> </w:t>
      </w:r>
      <w:r w:rsidR="0032098B">
        <w:rPr>
          <w:sz w:val="22"/>
          <w:szCs w:val="22"/>
          <w:lang w:val="en-GB"/>
        </w:rPr>
        <w:t>May</w:t>
      </w:r>
      <w:r w:rsidRPr="00556A8A">
        <w:rPr>
          <w:sz w:val="22"/>
          <w:szCs w:val="22"/>
          <w:lang w:val="en-GB"/>
        </w:rPr>
        <w:t xml:space="preserve"> 2026.</w:t>
      </w:r>
    </w:p>
    <w:p w14:paraId="5705F8DF" w14:textId="5F7F93EA" w:rsidR="00DD1AE7" w:rsidRPr="00556A8A" w:rsidRDefault="00DD1AE7" w:rsidP="00DD1AE7">
      <w:pPr>
        <w:pStyle w:val="NormalWeb"/>
        <w:spacing w:before="0" w:beforeAutospacing="0" w:after="120" w:afterAutospacing="0" w:line="300" w:lineRule="exact"/>
        <w:jc w:val="both"/>
        <w:rPr>
          <w:sz w:val="22"/>
          <w:szCs w:val="22"/>
          <w:lang w:val="en-GB"/>
        </w:rPr>
      </w:pPr>
      <w:r w:rsidRPr="00556A8A">
        <w:rPr>
          <w:sz w:val="22"/>
          <w:szCs w:val="22"/>
          <w:lang w:val="en-GB"/>
        </w:rPr>
        <w:t>This timeframe is indicative and reflects the expected implementation and delivery schedule of the assignment, and final reporting. Any adjustments to the timeline may be agreed upon in writing between the parties, subject to operational needs and mutual consent.</w:t>
      </w:r>
    </w:p>
    <w:p w14:paraId="46C84DCD" w14:textId="133A6367" w:rsidR="00556A8A" w:rsidRPr="00556A8A" w:rsidRDefault="00556A8A" w:rsidP="00556A8A">
      <w:pPr>
        <w:pStyle w:val="Heading2"/>
        <w:rPr>
          <w:rStyle w:val="Emphasis"/>
          <w:i w:val="0"/>
          <w:iCs w:val="0"/>
          <w:color w:val="2E74B5" w:themeColor="accent5" w:themeShade="BF"/>
          <w:kern w:val="36"/>
          <w:sz w:val="28"/>
          <w:szCs w:val="28"/>
          <w:lang w:val="en-GB"/>
        </w:rPr>
      </w:pPr>
      <w:r w:rsidRPr="00556A8A">
        <w:rPr>
          <w:rStyle w:val="Emphasis"/>
          <w:i w:val="0"/>
          <w:iCs w:val="0"/>
          <w:color w:val="2E74B5" w:themeColor="accent5" w:themeShade="BF"/>
          <w:kern w:val="36"/>
          <w:sz w:val="28"/>
          <w:szCs w:val="28"/>
          <w:lang w:val="en-GB"/>
        </w:rPr>
        <w:t>Application and Financial Requirements</w:t>
      </w:r>
    </w:p>
    <w:p w14:paraId="0D5D937B" w14:textId="77777777" w:rsidR="00556A8A" w:rsidRPr="00556A8A" w:rsidRDefault="00556A8A" w:rsidP="00556A8A">
      <w:pPr>
        <w:pStyle w:val="Heading3"/>
        <w:rPr>
          <w:sz w:val="22"/>
          <w:szCs w:val="22"/>
        </w:rPr>
      </w:pPr>
      <w:r w:rsidRPr="00556A8A">
        <w:rPr>
          <w:rFonts w:ascii="Times New Roman" w:eastAsia="Times New Roman" w:hAnsi="Times New Roman" w:cs="Times New Roman"/>
          <w:color w:val="auto"/>
          <w:sz w:val="22"/>
          <w:szCs w:val="22"/>
        </w:rPr>
        <w:t>A. Technical Proposal</w:t>
      </w:r>
    </w:p>
    <w:p w14:paraId="59EF9FA3" w14:textId="77777777" w:rsidR="00556A8A" w:rsidRPr="00556A8A" w:rsidRDefault="00556A8A" w:rsidP="00556A8A">
      <w:pPr>
        <w:pStyle w:val="NormalWeb"/>
        <w:rPr>
          <w:sz w:val="22"/>
          <w:szCs w:val="22"/>
        </w:rPr>
      </w:pPr>
      <w:r w:rsidRPr="00556A8A">
        <w:rPr>
          <w:sz w:val="22"/>
          <w:szCs w:val="22"/>
        </w:rPr>
        <w:t>The Technical Proposal shall include:</w:t>
      </w:r>
    </w:p>
    <w:p w14:paraId="58CC14C4" w14:textId="77777777" w:rsidR="00556A8A" w:rsidRPr="00556A8A" w:rsidRDefault="00556A8A" w:rsidP="00556A8A">
      <w:pPr>
        <w:pStyle w:val="NormalWeb"/>
        <w:numPr>
          <w:ilvl w:val="0"/>
          <w:numId w:val="23"/>
        </w:numPr>
        <w:rPr>
          <w:sz w:val="22"/>
          <w:szCs w:val="22"/>
        </w:rPr>
      </w:pPr>
      <w:r w:rsidRPr="00556A8A">
        <w:rPr>
          <w:sz w:val="22"/>
          <w:szCs w:val="22"/>
        </w:rPr>
        <w:t>Concept Note (maximum 5 pages, in English) describing:</w:t>
      </w:r>
    </w:p>
    <w:p w14:paraId="28459A44" w14:textId="77777777" w:rsidR="00556A8A" w:rsidRPr="00556A8A" w:rsidRDefault="00556A8A" w:rsidP="00556A8A">
      <w:pPr>
        <w:pStyle w:val="NormalWeb"/>
        <w:numPr>
          <w:ilvl w:val="1"/>
          <w:numId w:val="23"/>
        </w:numPr>
        <w:rPr>
          <w:sz w:val="22"/>
          <w:szCs w:val="22"/>
        </w:rPr>
      </w:pPr>
      <w:r w:rsidRPr="00556A8A">
        <w:rPr>
          <w:sz w:val="22"/>
          <w:szCs w:val="22"/>
        </w:rPr>
        <w:t>Understanding of the assignment</w:t>
      </w:r>
    </w:p>
    <w:p w14:paraId="113BEE3C" w14:textId="77777777" w:rsidR="00556A8A" w:rsidRPr="00556A8A" w:rsidRDefault="00556A8A" w:rsidP="00556A8A">
      <w:pPr>
        <w:pStyle w:val="NormalWeb"/>
        <w:numPr>
          <w:ilvl w:val="1"/>
          <w:numId w:val="23"/>
        </w:numPr>
        <w:rPr>
          <w:sz w:val="22"/>
          <w:szCs w:val="22"/>
        </w:rPr>
      </w:pPr>
      <w:r w:rsidRPr="00556A8A">
        <w:rPr>
          <w:sz w:val="22"/>
          <w:szCs w:val="22"/>
        </w:rPr>
        <w:t>Proposed methodology</w:t>
      </w:r>
    </w:p>
    <w:p w14:paraId="432F2ADF" w14:textId="77777777" w:rsidR="00556A8A" w:rsidRPr="00556A8A" w:rsidRDefault="00556A8A" w:rsidP="00556A8A">
      <w:pPr>
        <w:pStyle w:val="NormalWeb"/>
        <w:numPr>
          <w:ilvl w:val="1"/>
          <w:numId w:val="23"/>
        </w:numPr>
        <w:rPr>
          <w:sz w:val="22"/>
          <w:szCs w:val="22"/>
        </w:rPr>
      </w:pPr>
      <w:r w:rsidRPr="00556A8A">
        <w:rPr>
          <w:sz w:val="22"/>
          <w:szCs w:val="22"/>
        </w:rPr>
        <w:t>Workplan</w:t>
      </w:r>
    </w:p>
    <w:p w14:paraId="038C73E6" w14:textId="77777777" w:rsidR="00556A8A" w:rsidRPr="00556A8A" w:rsidRDefault="00556A8A" w:rsidP="00556A8A">
      <w:pPr>
        <w:pStyle w:val="NormalWeb"/>
        <w:numPr>
          <w:ilvl w:val="1"/>
          <w:numId w:val="23"/>
        </w:numPr>
        <w:rPr>
          <w:sz w:val="22"/>
          <w:szCs w:val="22"/>
        </w:rPr>
      </w:pPr>
      <w:r w:rsidRPr="00556A8A">
        <w:rPr>
          <w:sz w:val="22"/>
          <w:szCs w:val="22"/>
        </w:rPr>
        <w:t>Delivery timeline</w:t>
      </w:r>
    </w:p>
    <w:p w14:paraId="3E46EB96" w14:textId="77777777" w:rsidR="00556A8A" w:rsidRPr="00556A8A" w:rsidRDefault="00556A8A" w:rsidP="00556A8A">
      <w:pPr>
        <w:pStyle w:val="NormalWeb"/>
        <w:numPr>
          <w:ilvl w:val="0"/>
          <w:numId w:val="23"/>
        </w:numPr>
        <w:rPr>
          <w:sz w:val="22"/>
          <w:szCs w:val="22"/>
        </w:rPr>
      </w:pPr>
      <w:r w:rsidRPr="00556A8A">
        <w:rPr>
          <w:sz w:val="22"/>
          <w:szCs w:val="22"/>
        </w:rPr>
        <w:t>CV (maximum 4 pages) highlighting relevant experience;</w:t>
      </w:r>
    </w:p>
    <w:p w14:paraId="41C8B9B3" w14:textId="487C291F" w:rsidR="00556A8A" w:rsidRPr="00556A8A" w:rsidRDefault="00556A8A" w:rsidP="00556A8A">
      <w:pPr>
        <w:pStyle w:val="NormalWeb"/>
        <w:numPr>
          <w:ilvl w:val="0"/>
          <w:numId w:val="23"/>
        </w:numPr>
        <w:rPr>
          <w:sz w:val="22"/>
          <w:szCs w:val="22"/>
        </w:rPr>
      </w:pPr>
      <w:r w:rsidRPr="00556A8A">
        <w:rPr>
          <w:sz w:val="22"/>
          <w:szCs w:val="22"/>
        </w:rPr>
        <w:t>At least two examples of similar programme development work.</w:t>
      </w:r>
    </w:p>
    <w:p w14:paraId="4C88EA8F" w14:textId="77777777" w:rsidR="00556A8A" w:rsidRPr="00556A8A" w:rsidRDefault="00556A8A" w:rsidP="00556A8A">
      <w:pPr>
        <w:pStyle w:val="Heading3"/>
        <w:rPr>
          <w:rFonts w:ascii="Times New Roman" w:eastAsia="Times New Roman" w:hAnsi="Times New Roman" w:cs="Times New Roman"/>
          <w:color w:val="auto"/>
          <w:sz w:val="22"/>
          <w:szCs w:val="22"/>
        </w:rPr>
      </w:pPr>
      <w:r w:rsidRPr="00556A8A">
        <w:rPr>
          <w:rFonts w:ascii="Times New Roman" w:eastAsia="Times New Roman" w:hAnsi="Times New Roman" w:cs="Times New Roman"/>
          <w:color w:val="auto"/>
          <w:sz w:val="22"/>
          <w:szCs w:val="22"/>
        </w:rPr>
        <w:t>B. Financial Proposal</w:t>
      </w:r>
    </w:p>
    <w:p w14:paraId="3B9B4452" w14:textId="77777777" w:rsidR="00556A8A" w:rsidRPr="00556A8A" w:rsidRDefault="00556A8A" w:rsidP="00556A8A">
      <w:pPr>
        <w:pStyle w:val="NormalWeb"/>
        <w:rPr>
          <w:sz w:val="22"/>
          <w:szCs w:val="22"/>
        </w:rPr>
      </w:pPr>
      <w:r w:rsidRPr="00556A8A">
        <w:rPr>
          <w:sz w:val="22"/>
          <w:szCs w:val="22"/>
        </w:rPr>
        <w:t>The Financial Proposal shall:</w:t>
      </w:r>
    </w:p>
    <w:p w14:paraId="4E98C57F" w14:textId="77777777" w:rsidR="00556A8A" w:rsidRPr="00556A8A" w:rsidRDefault="00556A8A" w:rsidP="00556A8A">
      <w:pPr>
        <w:pStyle w:val="NormalWeb"/>
        <w:numPr>
          <w:ilvl w:val="0"/>
          <w:numId w:val="24"/>
        </w:numPr>
        <w:rPr>
          <w:sz w:val="22"/>
          <w:szCs w:val="22"/>
        </w:rPr>
      </w:pPr>
      <w:r w:rsidRPr="00556A8A">
        <w:rPr>
          <w:sz w:val="22"/>
          <w:szCs w:val="22"/>
        </w:rPr>
        <w:t>Cover professional fees only;</w:t>
      </w:r>
    </w:p>
    <w:p w14:paraId="55DD6C75" w14:textId="77777777" w:rsidR="00556A8A" w:rsidRPr="00556A8A" w:rsidRDefault="00556A8A" w:rsidP="00556A8A">
      <w:pPr>
        <w:pStyle w:val="NormalWeb"/>
        <w:numPr>
          <w:ilvl w:val="0"/>
          <w:numId w:val="24"/>
        </w:numPr>
        <w:rPr>
          <w:sz w:val="22"/>
          <w:szCs w:val="22"/>
        </w:rPr>
      </w:pPr>
      <w:r w:rsidRPr="00556A8A">
        <w:rPr>
          <w:sz w:val="22"/>
          <w:szCs w:val="22"/>
        </w:rPr>
        <w:t>Be submitted in GEL;</w:t>
      </w:r>
    </w:p>
    <w:p w14:paraId="2A969DBF" w14:textId="77777777" w:rsidR="00556A8A" w:rsidRPr="00556A8A" w:rsidRDefault="00556A8A" w:rsidP="00556A8A">
      <w:pPr>
        <w:pStyle w:val="NormalWeb"/>
        <w:numPr>
          <w:ilvl w:val="0"/>
          <w:numId w:val="24"/>
        </w:numPr>
        <w:rPr>
          <w:sz w:val="22"/>
          <w:szCs w:val="22"/>
        </w:rPr>
      </w:pPr>
      <w:r w:rsidRPr="00556A8A">
        <w:rPr>
          <w:sz w:val="22"/>
          <w:szCs w:val="22"/>
        </w:rPr>
        <w:t>Be presented in Excel format;</w:t>
      </w:r>
    </w:p>
    <w:p w14:paraId="6F2E68AC" w14:textId="77777777" w:rsidR="00556A8A" w:rsidRPr="00556A8A" w:rsidRDefault="00556A8A" w:rsidP="00556A8A">
      <w:pPr>
        <w:pStyle w:val="NormalWeb"/>
        <w:numPr>
          <w:ilvl w:val="0"/>
          <w:numId w:val="24"/>
        </w:numPr>
        <w:rPr>
          <w:sz w:val="22"/>
          <w:szCs w:val="22"/>
        </w:rPr>
      </w:pPr>
      <w:r w:rsidRPr="00556A8A">
        <w:rPr>
          <w:sz w:val="22"/>
          <w:szCs w:val="22"/>
        </w:rPr>
        <w:t>Indicate daily rate and estimated number of working days.</w:t>
      </w:r>
    </w:p>
    <w:p w14:paraId="706DA884" w14:textId="57B9F311" w:rsidR="00556A8A" w:rsidRPr="00556A8A" w:rsidRDefault="00556A8A" w:rsidP="00556A8A">
      <w:pPr>
        <w:pStyle w:val="Heading2"/>
        <w:rPr>
          <w:rStyle w:val="Emphasis"/>
          <w:i w:val="0"/>
          <w:iCs w:val="0"/>
          <w:color w:val="2E74B5" w:themeColor="accent5" w:themeShade="BF"/>
          <w:kern w:val="36"/>
          <w:sz w:val="28"/>
          <w:szCs w:val="28"/>
          <w:lang w:val="en-GB"/>
        </w:rPr>
      </w:pPr>
      <w:r w:rsidRPr="00556A8A">
        <w:rPr>
          <w:rStyle w:val="Emphasis"/>
          <w:i w:val="0"/>
          <w:iCs w:val="0"/>
          <w:color w:val="2E74B5" w:themeColor="accent5" w:themeShade="BF"/>
          <w:kern w:val="36"/>
          <w:sz w:val="28"/>
          <w:szCs w:val="28"/>
          <w:lang w:val="en-GB"/>
        </w:rPr>
        <w:t>Payment Conditions</w:t>
      </w:r>
    </w:p>
    <w:p w14:paraId="6B2EF581" w14:textId="63D66A24" w:rsidR="00DD1AE7" w:rsidRPr="00556A8A" w:rsidRDefault="00556A8A" w:rsidP="00556A8A">
      <w:pPr>
        <w:pStyle w:val="Heading1"/>
        <w:rPr>
          <w:b w:val="0"/>
          <w:bCs w:val="0"/>
          <w:kern w:val="0"/>
          <w:sz w:val="22"/>
          <w:szCs w:val="22"/>
          <w:lang w:val="en-GB"/>
        </w:rPr>
      </w:pPr>
      <w:r w:rsidRPr="00556A8A">
        <w:rPr>
          <w:b w:val="0"/>
          <w:bCs w:val="0"/>
          <w:kern w:val="0"/>
          <w:sz w:val="22"/>
          <w:szCs w:val="22"/>
          <w:lang w:val="en-GB"/>
        </w:rPr>
        <w:t>All payments will be made upon written confirmation by the Client that the respective deliverables meet the agreed quality standards.</w:t>
      </w:r>
    </w:p>
    <w:p w14:paraId="5DA605D1" w14:textId="25DAB451" w:rsidR="00A410B2" w:rsidRPr="00556A8A" w:rsidRDefault="00A410B2" w:rsidP="00A410B2">
      <w:pPr>
        <w:pStyle w:val="Heading1"/>
        <w:rPr>
          <w:rStyle w:val="Emphasis"/>
          <w:i w:val="0"/>
          <w:iCs w:val="0"/>
          <w:color w:val="2E74B5" w:themeColor="accent5" w:themeShade="BF"/>
          <w:sz w:val="28"/>
          <w:szCs w:val="28"/>
          <w:lang w:val="en-GB"/>
        </w:rPr>
      </w:pPr>
      <w:r w:rsidRPr="00556A8A">
        <w:rPr>
          <w:rStyle w:val="Emphasis"/>
          <w:i w:val="0"/>
          <w:iCs w:val="0"/>
          <w:color w:val="2E74B5" w:themeColor="accent5" w:themeShade="BF"/>
          <w:sz w:val="28"/>
          <w:szCs w:val="28"/>
          <w:lang w:val="en-GB"/>
        </w:rPr>
        <w:t>Evaluation and Selection Criteria</w:t>
      </w:r>
    </w:p>
    <w:p w14:paraId="453A1AF6" w14:textId="77777777" w:rsidR="00A410B2" w:rsidRPr="00C5245B" w:rsidRDefault="00A410B2" w:rsidP="00A410B2">
      <w:pPr>
        <w:pStyle w:val="NormalWeb"/>
        <w:spacing w:before="0" w:beforeAutospacing="0" w:after="120" w:afterAutospacing="0" w:line="300" w:lineRule="exact"/>
        <w:jc w:val="both"/>
        <w:rPr>
          <w:sz w:val="22"/>
          <w:szCs w:val="22"/>
          <w:lang w:val="en-GB"/>
        </w:rPr>
      </w:pPr>
      <w:r w:rsidRPr="00C5245B">
        <w:rPr>
          <w:sz w:val="22"/>
          <w:szCs w:val="22"/>
          <w:lang w:val="en-GB"/>
        </w:rPr>
        <w:t>Applications will be evaluated based on the following criteria and weighting:</w:t>
      </w:r>
    </w:p>
    <w:p w14:paraId="61293724" w14:textId="388BBFEA" w:rsidR="00A410B2" w:rsidRDefault="00A410B2" w:rsidP="00A410B2">
      <w:pPr>
        <w:pStyle w:val="NormalWeb"/>
        <w:numPr>
          <w:ilvl w:val="0"/>
          <w:numId w:val="12"/>
        </w:numPr>
        <w:spacing w:before="0" w:beforeAutospacing="0" w:after="120" w:afterAutospacing="0" w:line="300" w:lineRule="exact"/>
        <w:rPr>
          <w:sz w:val="22"/>
          <w:szCs w:val="22"/>
          <w:lang w:val="en-GB"/>
        </w:rPr>
      </w:pPr>
      <w:r w:rsidRPr="00C5245B">
        <w:rPr>
          <w:b/>
          <w:bCs/>
          <w:sz w:val="22"/>
          <w:szCs w:val="22"/>
          <w:lang w:val="en-GB"/>
        </w:rPr>
        <w:t>Qualifications and Experience of the Expert</w:t>
      </w:r>
      <w:r w:rsidRPr="00C5245B">
        <w:rPr>
          <w:sz w:val="22"/>
          <w:szCs w:val="22"/>
          <w:lang w:val="en-GB"/>
        </w:rPr>
        <w:t xml:space="preserve"> – </w:t>
      </w:r>
      <w:r w:rsidRPr="00C5245B">
        <w:rPr>
          <w:b/>
          <w:bCs/>
          <w:sz w:val="22"/>
          <w:szCs w:val="22"/>
          <w:lang w:val="en-GB"/>
        </w:rPr>
        <w:t>35%</w:t>
      </w:r>
      <w:r w:rsidRPr="00C5245B">
        <w:rPr>
          <w:sz w:val="22"/>
          <w:szCs w:val="22"/>
          <w:lang w:val="en-GB"/>
        </w:rPr>
        <w:br/>
        <w:t xml:space="preserve">Assessment will be based on the requirements set out in the section </w:t>
      </w:r>
      <w:r w:rsidRPr="00C5245B">
        <w:rPr>
          <w:i/>
          <w:iCs/>
          <w:sz w:val="22"/>
          <w:szCs w:val="22"/>
          <w:lang w:val="en-GB"/>
        </w:rPr>
        <w:t xml:space="preserve">Profile and Qualifications of the </w:t>
      </w:r>
      <w:r w:rsidR="00B66009">
        <w:rPr>
          <w:i/>
          <w:iCs/>
          <w:sz w:val="22"/>
          <w:szCs w:val="22"/>
          <w:lang w:val="en-GB"/>
        </w:rPr>
        <w:t>Expert</w:t>
      </w:r>
      <w:r w:rsidRPr="00C5245B">
        <w:rPr>
          <w:sz w:val="22"/>
          <w:szCs w:val="22"/>
          <w:lang w:val="en-GB"/>
        </w:rPr>
        <w:t xml:space="preserve">, including the relevance and quality of demonstrated experience </w:t>
      </w:r>
      <w:r w:rsidR="00B66009">
        <w:t>experience in curriculum development, adult learning methodologies, and programme design</w:t>
      </w:r>
    </w:p>
    <w:p w14:paraId="05354FE0" w14:textId="0E3FFA1C" w:rsidR="00A410B2" w:rsidRDefault="00A410B2" w:rsidP="00A410B2">
      <w:pPr>
        <w:pStyle w:val="NormalWeb"/>
        <w:numPr>
          <w:ilvl w:val="0"/>
          <w:numId w:val="12"/>
        </w:numPr>
        <w:spacing w:before="0" w:beforeAutospacing="0" w:after="120" w:afterAutospacing="0" w:line="300" w:lineRule="exact"/>
        <w:rPr>
          <w:sz w:val="22"/>
          <w:szCs w:val="22"/>
          <w:lang w:val="en-GB"/>
        </w:rPr>
      </w:pPr>
      <w:r w:rsidRPr="00C5245B">
        <w:rPr>
          <w:b/>
          <w:bCs/>
          <w:sz w:val="22"/>
          <w:szCs w:val="22"/>
          <w:lang w:val="en-GB"/>
        </w:rPr>
        <w:t>Technical Proposal</w:t>
      </w:r>
      <w:r w:rsidRPr="00C5245B">
        <w:rPr>
          <w:sz w:val="22"/>
          <w:szCs w:val="22"/>
          <w:lang w:val="en-GB"/>
        </w:rPr>
        <w:t xml:space="preserve"> – </w:t>
      </w:r>
      <w:r w:rsidRPr="00C5245B">
        <w:rPr>
          <w:b/>
          <w:bCs/>
          <w:sz w:val="22"/>
          <w:szCs w:val="22"/>
          <w:lang w:val="en-GB"/>
        </w:rPr>
        <w:t>35%</w:t>
      </w:r>
      <w:r w:rsidRPr="00C5245B">
        <w:rPr>
          <w:sz w:val="22"/>
          <w:szCs w:val="22"/>
          <w:lang w:val="en-GB"/>
        </w:rPr>
        <w:br/>
        <w:t xml:space="preserve">Assessment will be based on the requirements set out in section </w:t>
      </w:r>
      <w:r w:rsidRPr="00C5245B">
        <w:rPr>
          <w:i/>
          <w:iCs/>
          <w:sz w:val="22"/>
          <w:szCs w:val="22"/>
          <w:lang w:val="en-GB"/>
        </w:rPr>
        <w:t>Application and Financial Proposal Requirements – A. Technical Proposal</w:t>
      </w:r>
      <w:r w:rsidRPr="00C5245B">
        <w:rPr>
          <w:sz w:val="22"/>
          <w:szCs w:val="22"/>
          <w:lang w:val="en-GB"/>
        </w:rPr>
        <w:t xml:space="preserve">, including the proposed approach, methodology, workplan, and </w:t>
      </w:r>
      <w:r w:rsidR="005467E7" w:rsidRPr="005467E7">
        <w:rPr>
          <w:sz w:val="22"/>
          <w:szCs w:val="22"/>
          <w:lang w:val="en-GB"/>
        </w:rPr>
        <w:t>and feasibility of the proposed approach.</w:t>
      </w:r>
    </w:p>
    <w:p w14:paraId="6945F826" w14:textId="02AADE82" w:rsidR="00A410B2" w:rsidRDefault="00A410B2" w:rsidP="00A410B2">
      <w:pPr>
        <w:pStyle w:val="NormalWeb"/>
        <w:numPr>
          <w:ilvl w:val="0"/>
          <w:numId w:val="12"/>
        </w:numPr>
        <w:spacing w:before="0" w:beforeAutospacing="0" w:after="120" w:afterAutospacing="0" w:line="300" w:lineRule="exact"/>
        <w:rPr>
          <w:sz w:val="22"/>
          <w:szCs w:val="22"/>
          <w:lang w:val="en-GB"/>
        </w:rPr>
      </w:pPr>
      <w:r w:rsidRPr="00C5245B">
        <w:rPr>
          <w:b/>
          <w:bCs/>
          <w:sz w:val="22"/>
          <w:szCs w:val="22"/>
          <w:lang w:val="en-GB"/>
        </w:rPr>
        <w:t>Financial Proposal</w:t>
      </w:r>
      <w:r w:rsidRPr="00C5245B">
        <w:rPr>
          <w:sz w:val="22"/>
          <w:szCs w:val="22"/>
          <w:lang w:val="en-GB"/>
        </w:rPr>
        <w:t xml:space="preserve"> – </w:t>
      </w:r>
      <w:r w:rsidRPr="00C5245B">
        <w:rPr>
          <w:b/>
          <w:bCs/>
          <w:sz w:val="22"/>
          <w:szCs w:val="22"/>
          <w:lang w:val="en-GB"/>
        </w:rPr>
        <w:t>30%</w:t>
      </w:r>
      <w:r w:rsidRPr="00C5245B">
        <w:rPr>
          <w:sz w:val="22"/>
          <w:szCs w:val="22"/>
          <w:lang w:val="en-GB"/>
        </w:rPr>
        <w:br/>
        <w:t xml:space="preserve">Assessment will be based on the requirements set out in section </w:t>
      </w:r>
      <w:r w:rsidRPr="00C5245B">
        <w:rPr>
          <w:i/>
          <w:iCs/>
          <w:sz w:val="22"/>
          <w:szCs w:val="22"/>
          <w:lang w:val="en-GB"/>
        </w:rPr>
        <w:t xml:space="preserve">Application and Financial Proposal </w:t>
      </w:r>
      <w:r w:rsidRPr="00C5245B">
        <w:rPr>
          <w:i/>
          <w:iCs/>
          <w:sz w:val="22"/>
          <w:szCs w:val="22"/>
          <w:lang w:val="en-GB"/>
        </w:rPr>
        <w:lastRenderedPageBreak/>
        <w:t>Requirements – B. Financial Proposal</w:t>
      </w:r>
      <w:r w:rsidRPr="00C5245B">
        <w:rPr>
          <w:sz w:val="22"/>
          <w:szCs w:val="22"/>
          <w:lang w:val="en-GB"/>
        </w:rPr>
        <w:t>, including cost-effectiveness, transparency, and alignment with the scope of the assignment.</w:t>
      </w:r>
    </w:p>
    <w:p w14:paraId="3C4DB75A" w14:textId="77777777" w:rsidR="00A410B2" w:rsidRPr="00C5245B" w:rsidRDefault="00A410B2" w:rsidP="00A410B2">
      <w:pPr>
        <w:pStyle w:val="NormalWeb"/>
        <w:spacing w:before="0" w:beforeAutospacing="0" w:after="120" w:afterAutospacing="0" w:line="300" w:lineRule="exact"/>
        <w:jc w:val="both"/>
        <w:rPr>
          <w:sz w:val="22"/>
          <w:szCs w:val="22"/>
          <w:lang w:val="en-GB"/>
        </w:rPr>
      </w:pPr>
      <w:r w:rsidRPr="00C5245B">
        <w:rPr>
          <w:sz w:val="22"/>
          <w:szCs w:val="22"/>
          <w:lang w:val="en-GB"/>
        </w:rPr>
        <w:t>The contract will be awarded to the applicant whose proposal achieves the highest overall score based on the above criteria and weighting.</w:t>
      </w:r>
    </w:p>
    <w:p w14:paraId="4AF4823E" w14:textId="77777777" w:rsidR="00DD1F68" w:rsidRDefault="00DD1F68" w:rsidP="00A410B2">
      <w:pPr>
        <w:pStyle w:val="Heading1"/>
        <w:rPr>
          <w:rStyle w:val="Emphasis"/>
          <w:i w:val="0"/>
          <w:iCs w:val="0"/>
          <w:color w:val="2E74B5" w:themeColor="accent5" w:themeShade="BF"/>
          <w:sz w:val="28"/>
          <w:szCs w:val="28"/>
          <w:lang w:val="en-GB"/>
        </w:rPr>
      </w:pPr>
    </w:p>
    <w:p w14:paraId="2C2B8374" w14:textId="02C14158" w:rsidR="00A410B2" w:rsidRPr="00556A8A" w:rsidRDefault="00A410B2" w:rsidP="00A410B2">
      <w:pPr>
        <w:pStyle w:val="Heading1"/>
        <w:rPr>
          <w:rStyle w:val="Emphasis"/>
          <w:i w:val="0"/>
          <w:iCs w:val="0"/>
          <w:color w:val="2E74B5" w:themeColor="accent5" w:themeShade="BF"/>
          <w:sz w:val="28"/>
          <w:szCs w:val="28"/>
          <w:lang w:val="en-GB"/>
        </w:rPr>
      </w:pPr>
      <w:r w:rsidRPr="00556A8A">
        <w:rPr>
          <w:rStyle w:val="Emphasis"/>
          <w:i w:val="0"/>
          <w:iCs w:val="0"/>
          <w:color w:val="2E74B5" w:themeColor="accent5" w:themeShade="BF"/>
          <w:sz w:val="28"/>
          <w:szCs w:val="28"/>
          <w:lang w:val="en-GB"/>
        </w:rPr>
        <w:t>Deadline and Submission</w:t>
      </w:r>
    </w:p>
    <w:p w14:paraId="1C5ECDD0" w14:textId="6A7A302D" w:rsidR="00A410B2" w:rsidRPr="00C5245B" w:rsidRDefault="00A410B2" w:rsidP="00A410B2">
      <w:pPr>
        <w:pStyle w:val="NormalWeb"/>
        <w:spacing w:before="0" w:beforeAutospacing="0" w:after="120" w:afterAutospacing="0" w:line="300" w:lineRule="exact"/>
        <w:jc w:val="both"/>
        <w:rPr>
          <w:sz w:val="22"/>
          <w:szCs w:val="22"/>
          <w:lang w:val="en-GB"/>
        </w:rPr>
      </w:pPr>
      <w:r w:rsidRPr="00C5245B">
        <w:rPr>
          <w:sz w:val="22"/>
          <w:szCs w:val="22"/>
          <w:lang w:val="en-GB"/>
        </w:rPr>
        <w:t xml:space="preserve">The deadline for submission of applications is </w:t>
      </w:r>
      <w:r w:rsidRPr="005467E7">
        <w:rPr>
          <w:sz w:val="22"/>
          <w:szCs w:val="22"/>
          <w:lang w:val="en-GB"/>
        </w:rPr>
        <w:t xml:space="preserve">March </w:t>
      </w:r>
      <w:r w:rsidR="005467E7" w:rsidRPr="005467E7">
        <w:rPr>
          <w:sz w:val="22"/>
          <w:szCs w:val="22"/>
          <w:lang w:val="en-GB"/>
        </w:rPr>
        <w:t>1</w:t>
      </w:r>
      <w:r w:rsidR="0024650E">
        <w:rPr>
          <w:sz w:val="22"/>
          <w:szCs w:val="22"/>
          <w:lang w:val="en-GB"/>
        </w:rPr>
        <w:t>5</w:t>
      </w:r>
      <w:r w:rsidR="005467E7" w:rsidRPr="005467E7">
        <w:rPr>
          <w:sz w:val="22"/>
          <w:szCs w:val="22"/>
          <w:vertAlign w:val="superscript"/>
          <w:lang w:val="en-GB"/>
        </w:rPr>
        <w:t>th</w:t>
      </w:r>
      <w:r w:rsidRPr="005467E7">
        <w:rPr>
          <w:sz w:val="22"/>
          <w:szCs w:val="22"/>
          <w:lang w:val="en-GB"/>
        </w:rPr>
        <w:t>, 2026.</w:t>
      </w:r>
    </w:p>
    <w:p w14:paraId="7C0A61C7" w14:textId="77777777" w:rsidR="00A410B2" w:rsidRPr="00C5245B" w:rsidRDefault="00A410B2" w:rsidP="00A410B2">
      <w:pPr>
        <w:pStyle w:val="NormalWeb"/>
        <w:spacing w:before="0" w:beforeAutospacing="0" w:after="120" w:afterAutospacing="0" w:line="300" w:lineRule="exact"/>
        <w:jc w:val="both"/>
        <w:rPr>
          <w:sz w:val="22"/>
          <w:szCs w:val="22"/>
          <w:lang w:val="en-GB"/>
        </w:rPr>
      </w:pPr>
      <w:r w:rsidRPr="00C5245B">
        <w:rPr>
          <w:sz w:val="22"/>
          <w:szCs w:val="22"/>
          <w:lang w:val="en-GB"/>
        </w:rPr>
        <w:t xml:space="preserve">Applications shall be submitted electronically by email to the following address: </w:t>
      </w:r>
      <w:hyperlink r:id="rId13" w:history="1">
        <w:r w:rsidRPr="00C5245B">
          <w:rPr>
            <w:rStyle w:val="Hyperlink"/>
            <w:sz w:val="22"/>
            <w:szCs w:val="22"/>
            <w:lang w:val="en-GB"/>
          </w:rPr>
          <w:t>info@dvv-international.ge</w:t>
        </w:r>
      </w:hyperlink>
      <w:r w:rsidRPr="00C5245B">
        <w:rPr>
          <w:sz w:val="22"/>
          <w:szCs w:val="22"/>
          <w:lang w:val="en-GB"/>
        </w:rPr>
        <w:t xml:space="preserve"> </w:t>
      </w:r>
    </w:p>
    <w:p w14:paraId="3555F87E" w14:textId="78D49408" w:rsidR="00A410B2" w:rsidRPr="00C5245B" w:rsidRDefault="00A410B2" w:rsidP="00A410B2">
      <w:pPr>
        <w:pStyle w:val="NormalWeb"/>
        <w:spacing w:before="0" w:beforeAutospacing="0" w:after="120" w:afterAutospacing="0" w:line="300" w:lineRule="exact"/>
        <w:jc w:val="both"/>
        <w:rPr>
          <w:sz w:val="22"/>
          <w:szCs w:val="22"/>
          <w:lang w:val="en-GB"/>
        </w:rPr>
      </w:pPr>
      <w:r w:rsidRPr="00C5245B">
        <w:rPr>
          <w:sz w:val="22"/>
          <w:szCs w:val="22"/>
          <w:lang w:val="en-GB"/>
        </w:rPr>
        <w:t>The subject line of the email shall clearly indicate: “</w:t>
      </w:r>
      <w:r w:rsidR="00C72B0C">
        <w:rPr>
          <w:sz w:val="22"/>
          <w:szCs w:val="22"/>
          <w:lang w:val="en-GB"/>
        </w:rPr>
        <w:t>Trainers Academy”</w:t>
      </w:r>
    </w:p>
    <w:p w14:paraId="3E2AD483" w14:textId="77777777" w:rsidR="00A410B2" w:rsidRPr="00C5245B" w:rsidRDefault="00A410B2" w:rsidP="00A410B2">
      <w:pPr>
        <w:pStyle w:val="NormalWeb"/>
        <w:spacing w:before="0" w:beforeAutospacing="0" w:after="120" w:afterAutospacing="0" w:line="300" w:lineRule="exact"/>
        <w:jc w:val="both"/>
        <w:rPr>
          <w:sz w:val="22"/>
          <w:szCs w:val="22"/>
          <w:lang w:val="en-GB"/>
        </w:rPr>
      </w:pPr>
      <w:r w:rsidRPr="00C5245B">
        <w:rPr>
          <w:sz w:val="22"/>
          <w:szCs w:val="22"/>
          <w:lang w:val="en-GB"/>
        </w:rPr>
        <w:t>Applications shall be submitted in English and include both the Technical Proposal and Financial Proposal as specified in this ToR.</w:t>
      </w:r>
    </w:p>
    <w:p w14:paraId="0C277E29" w14:textId="77777777" w:rsidR="00A410B2" w:rsidRPr="00C5245B" w:rsidRDefault="00A410B2" w:rsidP="00A410B2">
      <w:pPr>
        <w:pStyle w:val="NormalWeb"/>
        <w:spacing w:before="0" w:beforeAutospacing="0" w:after="120" w:afterAutospacing="0" w:line="300" w:lineRule="exact"/>
        <w:jc w:val="both"/>
        <w:rPr>
          <w:sz w:val="22"/>
          <w:szCs w:val="22"/>
          <w:lang w:val="en-GB"/>
        </w:rPr>
      </w:pPr>
      <w:r w:rsidRPr="00C5245B">
        <w:rPr>
          <w:sz w:val="22"/>
          <w:szCs w:val="22"/>
          <w:lang w:val="en-GB"/>
        </w:rPr>
        <w:t>Requests for clarification may be submitted to the same email address no later than 7 calendar days prior to the submission deadline. Responses to clarification requests will be provided by email.</w:t>
      </w:r>
    </w:p>
    <w:p w14:paraId="621F92D4" w14:textId="77777777" w:rsidR="00A410B2" w:rsidRPr="00C5245B" w:rsidRDefault="00A410B2" w:rsidP="00A410B2">
      <w:pPr>
        <w:pStyle w:val="NormalWeb"/>
        <w:spacing w:before="0" w:beforeAutospacing="0" w:after="120" w:afterAutospacing="0" w:line="300" w:lineRule="exact"/>
        <w:jc w:val="both"/>
        <w:rPr>
          <w:sz w:val="22"/>
          <w:szCs w:val="22"/>
          <w:lang w:val="en-GB"/>
        </w:rPr>
      </w:pPr>
      <w:r w:rsidRPr="00C5245B">
        <w:rPr>
          <w:sz w:val="22"/>
          <w:szCs w:val="22"/>
          <w:lang w:val="en-GB"/>
        </w:rPr>
        <w:t>Late submissions or applications not complying with the submission requirements may not be considered.</w:t>
      </w:r>
    </w:p>
    <w:p w14:paraId="534F8198" w14:textId="77777777" w:rsidR="00A410B2" w:rsidRDefault="00A410B2" w:rsidP="00DD1AE7">
      <w:pPr>
        <w:pStyle w:val="NormalWeb"/>
        <w:spacing w:before="0" w:beforeAutospacing="0" w:after="120" w:afterAutospacing="0" w:line="300" w:lineRule="exact"/>
        <w:jc w:val="both"/>
        <w:rPr>
          <w:sz w:val="22"/>
          <w:szCs w:val="22"/>
          <w:lang w:val="en-GB"/>
        </w:rPr>
      </w:pPr>
    </w:p>
    <w:p w14:paraId="0B2710DD" w14:textId="77777777" w:rsidR="00DD1AE7" w:rsidRPr="004963AB" w:rsidRDefault="00DD1AE7" w:rsidP="004963AB">
      <w:pPr>
        <w:spacing w:after="0" w:line="240" w:lineRule="auto"/>
        <w:rPr>
          <w:rStyle w:val="Emphasis"/>
          <w:color w:val="2E74B5" w:themeColor="accent5" w:themeShade="BF"/>
          <w:kern w:val="36"/>
          <w:sz w:val="28"/>
          <w:szCs w:val="28"/>
          <w:lang w:val="en-GB"/>
        </w:rPr>
      </w:pPr>
    </w:p>
    <w:p w14:paraId="5833756A" w14:textId="6841D6B0" w:rsidR="002B3314" w:rsidRPr="002B3314" w:rsidRDefault="002B3314" w:rsidP="002B3314">
      <w:pPr>
        <w:spacing w:after="0" w:line="240" w:lineRule="auto"/>
        <w:rPr>
          <w:rFonts w:ascii="Times New Roman" w:eastAsia="Times New Roman" w:hAnsi="Times New Roman" w:cs="Times New Roman"/>
          <w:sz w:val="24"/>
          <w:szCs w:val="24"/>
        </w:rPr>
      </w:pPr>
    </w:p>
    <w:p w14:paraId="40EB9D42" w14:textId="77777777" w:rsidR="002B3314" w:rsidRDefault="002B3314"/>
    <w:sectPr w:rsidR="002B3314" w:rsidSect="002B3314">
      <w:pgSz w:w="11906" w:h="16838"/>
      <w:pgMar w:top="1411" w:right="1080" w:bottom="634" w:left="90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63B0F" w14:textId="77777777" w:rsidR="00B0465D" w:rsidRDefault="00B0465D" w:rsidP="00E45F7B">
      <w:pPr>
        <w:spacing w:after="0" w:line="240" w:lineRule="auto"/>
      </w:pPr>
      <w:r>
        <w:separator/>
      </w:r>
    </w:p>
  </w:endnote>
  <w:endnote w:type="continuationSeparator" w:id="0">
    <w:p w14:paraId="32C489C3" w14:textId="77777777" w:rsidR="00B0465D" w:rsidRDefault="00B0465D" w:rsidP="00E45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E9959" w14:textId="77777777" w:rsidR="00B0465D" w:rsidRDefault="00B0465D" w:rsidP="00E45F7B">
      <w:pPr>
        <w:spacing w:after="0" w:line="240" w:lineRule="auto"/>
      </w:pPr>
      <w:r>
        <w:separator/>
      </w:r>
    </w:p>
  </w:footnote>
  <w:footnote w:type="continuationSeparator" w:id="0">
    <w:p w14:paraId="67161FE6" w14:textId="77777777" w:rsidR="00B0465D" w:rsidRDefault="00B0465D" w:rsidP="00E45F7B">
      <w:pPr>
        <w:spacing w:after="0" w:line="240" w:lineRule="auto"/>
      </w:pPr>
      <w:r>
        <w:continuationSeparator/>
      </w:r>
    </w:p>
  </w:footnote>
  <w:footnote w:id="1">
    <w:p w14:paraId="6653B040" w14:textId="77777777" w:rsidR="00E45F7B" w:rsidRPr="005A205C" w:rsidRDefault="00E45F7B" w:rsidP="00E45F7B">
      <w:pPr>
        <w:pStyle w:val="FootnoteText"/>
        <w:rPr>
          <w:rFonts w:ascii="Times New Roman" w:hAnsi="Times New Roman"/>
          <w:lang w:val="en-US"/>
        </w:rPr>
      </w:pPr>
      <w:r w:rsidRPr="005A205C">
        <w:rPr>
          <w:rStyle w:val="FootnoteReference"/>
          <w:rFonts w:ascii="Times New Roman" w:hAnsi="Times New Roman"/>
          <w:sz w:val="18"/>
          <w:szCs w:val="18"/>
        </w:rPr>
        <w:footnoteRef/>
      </w:r>
      <w:r w:rsidRPr="005A205C">
        <w:rPr>
          <w:rFonts w:ascii="Times New Roman" w:hAnsi="Times New Roman"/>
          <w:sz w:val="18"/>
          <w:szCs w:val="18"/>
        </w:rPr>
        <w:t xml:space="preserve"> </w:t>
      </w:r>
      <w:r w:rsidRPr="005A205C">
        <w:rPr>
          <w:rFonts w:ascii="Times New Roman" w:hAnsi="Times New Roman"/>
          <w:sz w:val="18"/>
          <w:szCs w:val="18"/>
          <w:lang w:val="en-US"/>
        </w:rPr>
        <w:t>These Centers are established in the following municipalities of Georgia: Lagodekhi, Bolnisi, Tetritskaro, Marneuli, Mtskheta, Akhaltsikhe, Akhalkalaki, Kaspi, Kharagauli, Ambrolauri, Khoni, Senaki, Tsalenjikha, Keda, and Chokhatauri.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B5B72"/>
    <w:multiLevelType w:val="multilevel"/>
    <w:tmpl w:val="CB18C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5A7D10"/>
    <w:multiLevelType w:val="multilevel"/>
    <w:tmpl w:val="33C45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6241F3"/>
    <w:multiLevelType w:val="multilevel"/>
    <w:tmpl w:val="84D67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71A78"/>
    <w:multiLevelType w:val="multilevel"/>
    <w:tmpl w:val="454AA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6A274D"/>
    <w:multiLevelType w:val="multilevel"/>
    <w:tmpl w:val="C3BA28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41B3D"/>
    <w:multiLevelType w:val="hybridMultilevel"/>
    <w:tmpl w:val="58D41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6502BA"/>
    <w:multiLevelType w:val="multilevel"/>
    <w:tmpl w:val="97CE4D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4E492A"/>
    <w:multiLevelType w:val="multilevel"/>
    <w:tmpl w:val="3D62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81036E"/>
    <w:multiLevelType w:val="multilevel"/>
    <w:tmpl w:val="89CAAC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481B65"/>
    <w:multiLevelType w:val="multilevel"/>
    <w:tmpl w:val="55ECD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850133"/>
    <w:multiLevelType w:val="multilevel"/>
    <w:tmpl w:val="85AA3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D0167F"/>
    <w:multiLevelType w:val="multilevel"/>
    <w:tmpl w:val="70DC1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6C25AF"/>
    <w:multiLevelType w:val="multilevel"/>
    <w:tmpl w:val="DB32C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980AEE"/>
    <w:multiLevelType w:val="multilevel"/>
    <w:tmpl w:val="FB64C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AAF6A85"/>
    <w:multiLevelType w:val="multilevel"/>
    <w:tmpl w:val="76BC6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E71153"/>
    <w:multiLevelType w:val="multilevel"/>
    <w:tmpl w:val="B6E28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B13C0A"/>
    <w:multiLevelType w:val="multilevel"/>
    <w:tmpl w:val="F4027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EB203E"/>
    <w:multiLevelType w:val="hybridMultilevel"/>
    <w:tmpl w:val="93D6F9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E010FDB"/>
    <w:multiLevelType w:val="multilevel"/>
    <w:tmpl w:val="08620FD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60847A4B"/>
    <w:multiLevelType w:val="multilevel"/>
    <w:tmpl w:val="AD46F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E048FF"/>
    <w:multiLevelType w:val="multilevel"/>
    <w:tmpl w:val="B5D066C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685B456F"/>
    <w:multiLevelType w:val="multilevel"/>
    <w:tmpl w:val="CB646D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7E7846"/>
    <w:multiLevelType w:val="multilevel"/>
    <w:tmpl w:val="C7DCD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977DE6"/>
    <w:multiLevelType w:val="hybridMultilevel"/>
    <w:tmpl w:val="58680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E06BD8"/>
    <w:multiLevelType w:val="multilevel"/>
    <w:tmpl w:val="22CC79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C95298"/>
    <w:multiLevelType w:val="multilevel"/>
    <w:tmpl w:val="AC886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D112BF"/>
    <w:multiLevelType w:val="multilevel"/>
    <w:tmpl w:val="D10EC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0441DD"/>
    <w:multiLevelType w:val="multilevel"/>
    <w:tmpl w:val="F760C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5A0BBB"/>
    <w:multiLevelType w:val="multilevel"/>
    <w:tmpl w:val="4F748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9"/>
  </w:num>
  <w:num w:numId="3">
    <w:abstractNumId w:val="10"/>
  </w:num>
  <w:num w:numId="4">
    <w:abstractNumId w:val="14"/>
  </w:num>
  <w:num w:numId="5">
    <w:abstractNumId w:val="24"/>
  </w:num>
  <w:num w:numId="6">
    <w:abstractNumId w:val="26"/>
  </w:num>
  <w:num w:numId="7">
    <w:abstractNumId w:val="22"/>
  </w:num>
  <w:num w:numId="8">
    <w:abstractNumId w:val="7"/>
  </w:num>
  <w:num w:numId="9">
    <w:abstractNumId w:val="20"/>
  </w:num>
  <w:num w:numId="10">
    <w:abstractNumId w:val="17"/>
  </w:num>
  <w:num w:numId="11">
    <w:abstractNumId w:val="8"/>
  </w:num>
  <w:num w:numId="12">
    <w:abstractNumId w:val="18"/>
  </w:num>
  <w:num w:numId="13">
    <w:abstractNumId w:val="1"/>
  </w:num>
  <w:num w:numId="14">
    <w:abstractNumId w:val="0"/>
  </w:num>
  <w:num w:numId="15">
    <w:abstractNumId w:val="12"/>
  </w:num>
  <w:num w:numId="16">
    <w:abstractNumId w:val="13"/>
  </w:num>
  <w:num w:numId="17">
    <w:abstractNumId w:val="6"/>
  </w:num>
  <w:num w:numId="18">
    <w:abstractNumId w:val="19"/>
  </w:num>
  <w:num w:numId="19">
    <w:abstractNumId w:val="16"/>
  </w:num>
  <w:num w:numId="20">
    <w:abstractNumId w:val="28"/>
  </w:num>
  <w:num w:numId="21">
    <w:abstractNumId w:val="3"/>
  </w:num>
  <w:num w:numId="22">
    <w:abstractNumId w:val="15"/>
  </w:num>
  <w:num w:numId="23">
    <w:abstractNumId w:val="21"/>
  </w:num>
  <w:num w:numId="24">
    <w:abstractNumId w:val="25"/>
  </w:num>
  <w:num w:numId="25">
    <w:abstractNumId w:val="27"/>
  </w:num>
  <w:num w:numId="26">
    <w:abstractNumId w:val="11"/>
  </w:num>
  <w:num w:numId="27">
    <w:abstractNumId w:val="23"/>
  </w:num>
  <w:num w:numId="28">
    <w:abstractNumId w:val="5"/>
  </w:num>
  <w:num w:numId="2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iorgi Arsenidze">
    <w15:presenceInfo w15:providerId="AD" w15:userId="S::Arsenidze@dvv-international.de::e391fbce-1f96-4944-ba6f-179545493a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74A"/>
    <w:rsid w:val="001F2A1E"/>
    <w:rsid w:val="0024650E"/>
    <w:rsid w:val="002B3314"/>
    <w:rsid w:val="0032098B"/>
    <w:rsid w:val="00344D9E"/>
    <w:rsid w:val="003B75D4"/>
    <w:rsid w:val="00403B84"/>
    <w:rsid w:val="0040601A"/>
    <w:rsid w:val="004071BC"/>
    <w:rsid w:val="0045439F"/>
    <w:rsid w:val="0046447B"/>
    <w:rsid w:val="004963AB"/>
    <w:rsid w:val="004A4ADD"/>
    <w:rsid w:val="0051731A"/>
    <w:rsid w:val="005467E7"/>
    <w:rsid w:val="00556A8A"/>
    <w:rsid w:val="006A3E03"/>
    <w:rsid w:val="006A46C2"/>
    <w:rsid w:val="006E0630"/>
    <w:rsid w:val="0080074A"/>
    <w:rsid w:val="008E233D"/>
    <w:rsid w:val="008F3A7B"/>
    <w:rsid w:val="00933C85"/>
    <w:rsid w:val="0093718D"/>
    <w:rsid w:val="009727DD"/>
    <w:rsid w:val="0097629D"/>
    <w:rsid w:val="00A410B2"/>
    <w:rsid w:val="00A615DF"/>
    <w:rsid w:val="00A82CE2"/>
    <w:rsid w:val="00B0465D"/>
    <w:rsid w:val="00B167B6"/>
    <w:rsid w:val="00B66009"/>
    <w:rsid w:val="00C72B0C"/>
    <w:rsid w:val="00DA2467"/>
    <w:rsid w:val="00DD1AE7"/>
    <w:rsid w:val="00DD1F68"/>
    <w:rsid w:val="00E45F7B"/>
    <w:rsid w:val="00EC5DD9"/>
    <w:rsid w:val="00FB28DF"/>
    <w:rsid w:val="00FE0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A2D27"/>
  <w15:chartTrackingRefBased/>
  <w15:docId w15:val="{969FF252-F069-4470-AC91-074B3E067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B331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B33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1F2A1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331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B3314"/>
    <w:rPr>
      <w:rFonts w:ascii="Times New Roman" w:eastAsia="Times New Roman" w:hAnsi="Times New Roman" w:cs="Times New Roman"/>
      <w:b/>
      <w:bCs/>
      <w:sz w:val="36"/>
      <w:szCs w:val="36"/>
    </w:rPr>
  </w:style>
  <w:style w:type="paragraph" w:styleId="NormalWeb">
    <w:name w:val="Normal (Web)"/>
    <w:basedOn w:val="Normal"/>
    <w:uiPriority w:val="99"/>
    <w:unhideWhenUsed/>
    <w:rsid w:val="002B331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B3314"/>
    <w:rPr>
      <w:color w:val="0000FF"/>
      <w:u w:val="single"/>
    </w:rPr>
  </w:style>
  <w:style w:type="character" w:styleId="Strong">
    <w:name w:val="Strong"/>
    <w:basedOn w:val="DefaultParagraphFont"/>
    <w:uiPriority w:val="22"/>
    <w:qFormat/>
    <w:rsid w:val="002B3314"/>
    <w:rPr>
      <w:b/>
      <w:bCs/>
    </w:rPr>
  </w:style>
  <w:style w:type="character" w:styleId="Emphasis">
    <w:name w:val="Emphasis"/>
    <w:uiPriority w:val="20"/>
    <w:qFormat/>
    <w:rsid w:val="002B3314"/>
    <w:rPr>
      <w:i/>
      <w:iCs/>
    </w:rPr>
  </w:style>
  <w:style w:type="character" w:styleId="FootnoteReference">
    <w:name w:val="footnote reference"/>
    <w:uiPriority w:val="99"/>
    <w:rsid w:val="00E45F7B"/>
    <w:rPr>
      <w:vertAlign w:val="superscript"/>
    </w:rPr>
  </w:style>
  <w:style w:type="paragraph" w:styleId="FootnoteText">
    <w:name w:val="footnote text"/>
    <w:basedOn w:val="Normal"/>
    <w:link w:val="FootnoteTextChar"/>
    <w:uiPriority w:val="99"/>
    <w:rsid w:val="00E45F7B"/>
    <w:pPr>
      <w:suppressAutoHyphens/>
      <w:spacing w:line="256" w:lineRule="auto"/>
    </w:pPr>
    <w:rPr>
      <w:rFonts w:ascii="Calibri" w:eastAsia="Calibri" w:hAnsi="Calibri" w:cs="Times New Roman"/>
      <w:sz w:val="20"/>
      <w:szCs w:val="20"/>
      <w:lang w:val="de-DE" w:eastAsia="ar-SA"/>
    </w:rPr>
  </w:style>
  <w:style w:type="character" w:customStyle="1" w:styleId="FootnoteTextChar">
    <w:name w:val="Footnote Text Char"/>
    <w:basedOn w:val="DefaultParagraphFont"/>
    <w:link w:val="FootnoteText"/>
    <w:uiPriority w:val="99"/>
    <w:rsid w:val="00E45F7B"/>
    <w:rPr>
      <w:rFonts w:ascii="Calibri" w:eastAsia="Calibri" w:hAnsi="Calibri" w:cs="Times New Roman"/>
      <w:sz w:val="20"/>
      <w:szCs w:val="20"/>
      <w:lang w:val="de-DE" w:eastAsia="ar-SA"/>
    </w:rPr>
  </w:style>
  <w:style w:type="paragraph" w:styleId="ListParagraph">
    <w:name w:val="List Paragraph"/>
    <w:basedOn w:val="Normal"/>
    <w:uiPriority w:val="34"/>
    <w:qFormat/>
    <w:rsid w:val="004963AB"/>
    <w:pPr>
      <w:ind w:left="720"/>
      <w:contextualSpacing/>
    </w:pPr>
  </w:style>
  <w:style w:type="character" w:styleId="CommentReference">
    <w:name w:val="annotation reference"/>
    <w:uiPriority w:val="99"/>
    <w:semiHidden/>
    <w:unhideWhenUsed/>
    <w:rsid w:val="00DD1AE7"/>
    <w:rPr>
      <w:sz w:val="16"/>
      <w:szCs w:val="16"/>
    </w:rPr>
  </w:style>
  <w:style w:type="paragraph" w:styleId="CommentText">
    <w:name w:val="annotation text"/>
    <w:basedOn w:val="Normal"/>
    <w:link w:val="CommentTextChar"/>
    <w:uiPriority w:val="99"/>
    <w:unhideWhenUsed/>
    <w:rsid w:val="00DD1AE7"/>
    <w:pPr>
      <w:suppressAutoHyphens/>
      <w:spacing w:line="256" w:lineRule="auto"/>
    </w:pPr>
    <w:rPr>
      <w:rFonts w:ascii="Calibri" w:eastAsia="Calibri" w:hAnsi="Calibri" w:cs="Times New Roman"/>
      <w:sz w:val="20"/>
      <w:szCs w:val="20"/>
      <w:lang w:val="de-DE" w:eastAsia="ar-SA"/>
    </w:rPr>
  </w:style>
  <w:style w:type="character" w:customStyle="1" w:styleId="CommentTextChar">
    <w:name w:val="Comment Text Char"/>
    <w:basedOn w:val="DefaultParagraphFont"/>
    <w:link w:val="CommentText"/>
    <w:uiPriority w:val="99"/>
    <w:rsid w:val="00DD1AE7"/>
    <w:rPr>
      <w:rFonts w:ascii="Calibri" w:eastAsia="Calibri" w:hAnsi="Calibri" w:cs="Times New Roman"/>
      <w:sz w:val="20"/>
      <w:szCs w:val="20"/>
      <w:lang w:val="de-DE" w:eastAsia="ar-SA"/>
    </w:rPr>
  </w:style>
  <w:style w:type="character" w:customStyle="1" w:styleId="Heading3Char">
    <w:name w:val="Heading 3 Char"/>
    <w:basedOn w:val="DefaultParagraphFont"/>
    <w:link w:val="Heading3"/>
    <w:uiPriority w:val="9"/>
    <w:semiHidden/>
    <w:rsid w:val="001F2A1E"/>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46447B"/>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C5DD9"/>
    <w:pPr>
      <w:suppressAutoHyphens w:val="0"/>
      <w:spacing w:line="240" w:lineRule="auto"/>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EC5DD9"/>
    <w:rPr>
      <w:rFonts w:ascii="Calibri" w:eastAsia="Calibri" w:hAnsi="Calibri" w:cs="Times New Roman"/>
      <w:b/>
      <w:bCs/>
      <w:sz w:val="20"/>
      <w:szCs w:val="20"/>
      <w:lang w:val="de-DE" w:eastAsia="ar-SA"/>
    </w:rPr>
  </w:style>
  <w:style w:type="character" w:styleId="FollowedHyperlink">
    <w:name w:val="FollowedHyperlink"/>
    <w:basedOn w:val="DefaultParagraphFont"/>
    <w:uiPriority w:val="99"/>
    <w:semiHidden/>
    <w:unhideWhenUsed/>
    <w:rsid w:val="00EC5DD9"/>
    <w:rPr>
      <w:color w:val="954F72" w:themeColor="followedHyperlink"/>
      <w:u w:val="single"/>
    </w:rPr>
  </w:style>
  <w:style w:type="paragraph" w:styleId="Revision">
    <w:name w:val="Revision"/>
    <w:hidden/>
    <w:uiPriority w:val="99"/>
    <w:semiHidden/>
    <w:rsid w:val="00EC5D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25682">
      <w:bodyDiv w:val="1"/>
      <w:marLeft w:val="0"/>
      <w:marRight w:val="0"/>
      <w:marTop w:val="0"/>
      <w:marBottom w:val="0"/>
      <w:divBdr>
        <w:top w:val="none" w:sz="0" w:space="0" w:color="auto"/>
        <w:left w:val="none" w:sz="0" w:space="0" w:color="auto"/>
        <w:bottom w:val="none" w:sz="0" w:space="0" w:color="auto"/>
        <w:right w:val="none" w:sz="0" w:space="0" w:color="auto"/>
      </w:divBdr>
    </w:div>
    <w:div w:id="510415273">
      <w:bodyDiv w:val="1"/>
      <w:marLeft w:val="0"/>
      <w:marRight w:val="0"/>
      <w:marTop w:val="0"/>
      <w:marBottom w:val="0"/>
      <w:divBdr>
        <w:top w:val="none" w:sz="0" w:space="0" w:color="auto"/>
        <w:left w:val="none" w:sz="0" w:space="0" w:color="auto"/>
        <w:bottom w:val="none" w:sz="0" w:space="0" w:color="auto"/>
        <w:right w:val="none" w:sz="0" w:space="0" w:color="auto"/>
      </w:divBdr>
    </w:div>
    <w:div w:id="736783395">
      <w:bodyDiv w:val="1"/>
      <w:marLeft w:val="0"/>
      <w:marRight w:val="0"/>
      <w:marTop w:val="0"/>
      <w:marBottom w:val="0"/>
      <w:divBdr>
        <w:top w:val="none" w:sz="0" w:space="0" w:color="auto"/>
        <w:left w:val="none" w:sz="0" w:space="0" w:color="auto"/>
        <w:bottom w:val="none" w:sz="0" w:space="0" w:color="auto"/>
        <w:right w:val="none" w:sz="0" w:space="0" w:color="auto"/>
      </w:divBdr>
    </w:div>
    <w:div w:id="853693215">
      <w:bodyDiv w:val="1"/>
      <w:marLeft w:val="0"/>
      <w:marRight w:val="0"/>
      <w:marTop w:val="0"/>
      <w:marBottom w:val="0"/>
      <w:divBdr>
        <w:top w:val="none" w:sz="0" w:space="0" w:color="auto"/>
        <w:left w:val="none" w:sz="0" w:space="0" w:color="auto"/>
        <w:bottom w:val="none" w:sz="0" w:space="0" w:color="auto"/>
        <w:right w:val="none" w:sz="0" w:space="0" w:color="auto"/>
      </w:divBdr>
    </w:div>
    <w:div w:id="862592487">
      <w:bodyDiv w:val="1"/>
      <w:marLeft w:val="0"/>
      <w:marRight w:val="0"/>
      <w:marTop w:val="0"/>
      <w:marBottom w:val="0"/>
      <w:divBdr>
        <w:top w:val="none" w:sz="0" w:space="0" w:color="auto"/>
        <w:left w:val="none" w:sz="0" w:space="0" w:color="auto"/>
        <w:bottom w:val="none" w:sz="0" w:space="0" w:color="auto"/>
        <w:right w:val="none" w:sz="0" w:space="0" w:color="auto"/>
      </w:divBdr>
    </w:div>
    <w:div w:id="1002855516">
      <w:bodyDiv w:val="1"/>
      <w:marLeft w:val="0"/>
      <w:marRight w:val="0"/>
      <w:marTop w:val="0"/>
      <w:marBottom w:val="0"/>
      <w:divBdr>
        <w:top w:val="none" w:sz="0" w:space="0" w:color="auto"/>
        <w:left w:val="none" w:sz="0" w:space="0" w:color="auto"/>
        <w:bottom w:val="none" w:sz="0" w:space="0" w:color="auto"/>
        <w:right w:val="none" w:sz="0" w:space="0" w:color="auto"/>
      </w:divBdr>
    </w:div>
    <w:div w:id="1059209156">
      <w:bodyDiv w:val="1"/>
      <w:marLeft w:val="0"/>
      <w:marRight w:val="0"/>
      <w:marTop w:val="0"/>
      <w:marBottom w:val="0"/>
      <w:divBdr>
        <w:top w:val="none" w:sz="0" w:space="0" w:color="auto"/>
        <w:left w:val="none" w:sz="0" w:space="0" w:color="auto"/>
        <w:bottom w:val="none" w:sz="0" w:space="0" w:color="auto"/>
        <w:right w:val="none" w:sz="0" w:space="0" w:color="auto"/>
      </w:divBdr>
    </w:div>
    <w:div w:id="1426150566">
      <w:bodyDiv w:val="1"/>
      <w:marLeft w:val="0"/>
      <w:marRight w:val="0"/>
      <w:marTop w:val="0"/>
      <w:marBottom w:val="0"/>
      <w:divBdr>
        <w:top w:val="none" w:sz="0" w:space="0" w:color="auto"/>
        <w:left w:val="none" w:sz="0" w:space="0" w:color="auto"/>
        <w:bottom w:val="none" w:sz="0" w:space="0" w:color="auto"/>
        <w:right w:val="none" w:sz="0" w:space="0" w:color="auto"/>
      </w:divBdr>
    </w:div>
    <w:div w:id="1442261867">
      <w:bodyDiv w:val="1"/>
      <w:marLeft w:val="0"/>
      <w:marRight w:val="0"/>
      <w:marTop w:val="0"/>
      <w:marBottom w:val="0"/>
      <w:divBdr>
        <w:top w:val="none" w:sz="0" w:space="0" w:color="auto"/>
        <w:left w:val="none" w:sz="0" w:space="0" w:color="auto"/>
        <w:bottom w:val="none" w:sz="0" w:space="0" w:color="auto"/>
        <w:right w:val="none" w:sz="0" w:space="0" w:color="auto"/>
      </w:divBdr>
    </w:div>
    <w:div w:id="1465585021">
      <w:bodyDiv w:val="1"/>
      <w:marLeft w:val="0"/>
      <w:marRight w:val="0"/>
      <w:marTop w:val="0"/>
      <w:marBottom w:val="0"/>
      <w:divBdr>
        <w:top w:val="none" w:sz="0" w:space="0" w:color="auto"/>
        <w:left w:val="none" w:sz="0" w:space="0" w:color="auto"/>
        <w:bottom w:val="none" w:sz="0" w:space="0" w:color="auto"/>
        <w:right w:val="none" w:sz="0" w:space="0" w:color="auto"/>
      </w:divBdr>
    </w:div>
    <w:div w:id="1649284525">
      <w:bodyDiv w:val="1"/>
      <w:marLeft w:val="0"/>
      <w:marRight w:val="0"/>
      <w:marTop w:val="0"/>
      <w:marBottom w:val="0"/>
      <w:divBdr>
        <w:top w:val="none" w:sz="0" w:space="0" w:color="auto"/>
        <w:left w:val="none" w:sz="0" w:space="0" w:color="auto"/>
        <w:bottom w:val="none" w:sz="0" w:space="0" w:color="auto"/>
        <w:right w:val="none" w:sz="0" w:space="0" w:color="auto"/>
      </w:divBdr>
    </w:div>
    <w:div w:id="1690638803">
      <w:bodyDiv w:val="1"/>
      <w:marLeft w:val="0"/>
      <w:marRight w:val="0"/>
      <w:marTop w:val="0"/>
      <w:marBottom w:val="0"/>
      <w:divBdr>
        <w:top w:val="none" w:sz="0" w:space="0" w:color="auto"/>
        <w:left w:val="none" w:sz="0" w:space="0" w:color="auto"/>
        <w:bottom w:val="none" w:sz="0" w:space="0" w:color="auto"/>
        <w:right w:val="none" w:sz="0" w:space="0" w:color="auto"/>
      </w:divBdr>
    </w:div>
    <w:div w:id="1747799559">
      <w:bodyDiv w:val="1"/>
      <w:marLeft w:val="0"/>
      <w:marRight w:val="0"/>
      <w:marTop w:val="0"/>
      <w:marBottom w:val="0"/>
      <w:divBdr>
        <w:top w:val="none" w:sz="0" w:space="0" w:color="auto"/>
        <w:left w:val="none" w:sz="0" w:space="0" w:color="auto"/>
        <w:bottom w:val="none" w:sz="0" w:space="0" w:color="auto"/>
        <w:right w:val="none" w:sz="0" w:space="0" w:color="auto"/>
      </w:divBdr>
    </w:div>
    <w:div w:id="176949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dvvvhs-my.sharepoint.com/personal/arsenidze_dvv-international_de/Documents/Desktop/DVV/2.%20Projects/Regional/SROI/Mac%20OS%20X:Users:wolfganggast:Desktop:Office:vhs-dvv_int_logo_RGB_pos_ver.png" TargetMode="External"/><Relationship Id="rId13" Type="http://schemas.openxmlformats.org/officeDocument/2006/relationships/hyperlink" Target="mailto:info@dvv-international.g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dvv-international.de/fileadmin/files/Inhalte_Bilder_und_Dokumente/Microsite_ALE_Toolbox/Curriculum_managerALE/Curriculum_ManagerALE-EN.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vv-international.de/fileadmin/files/Inhalte_Bilder_und_Dokumente/Microsite_ALE_Toolbox/Curriculum_institutionALE/Curriculum_institutionALE_EN_new.pdf"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https://unesdoc.unesco.org/ark:/48223/pf0000377422" TargetMode="External"/><Relationship Id="rId4" Type="http://schemas.openxmlformats.org/officeDocument/2006/relationships/webSettings" Target="webSettings.xml"/><Relationship Id="rId9" Type="http://schemas.openxmlformats.org/officeDocument/2006/relationships/hyperlink" Target="http://www.dvv-international.g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5</Pages>
  <Words>1744</Words>
  <Characters>9942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Lela</dc:creator>
  <cp:keywords/>
  <dc:description/>
  <cp:lastModifiedBy>Lela</cp:lastModifiedBy>
  <cp:revision>8</cp:revision>
  <dcterms:created xsi:type="dcterms:W3CDTF">2026-02-26T09:48:00Z</dcterms:created>
  <dcterms:modified xsi:type="dcterms:W3CDTF">2026-02-26T11:52:00Z</dcterms:modified>
</cp:coreProperties>
</file>